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D600A">
        <w:tc>
          <w:tcPr>
            <w:tcW w:w="1620" w:type="dxa"/>
            <w:tcBorders>
              <w:bottom w:val="single" w:sz="4" w:space="0" w:color="auto"/>
            </w:tcBorders>
            <w:shd w:val="clear" w:color="auto" w:fill="FFFFFF"/>
            <w:vAlign w:val="center"/>
          </w:tcPr>
          <w:p w14:paraId="2DA4BFB4" w14:textId="2B9AC2E9"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5CFCBA4" w:rsidR="00067FE2" w:rsidRDefault="000532E1" w:rsidP="0048411F">
            <w:pPr>
              <w:pStyle w:val="Header"/>
              <w:spacing w:before="120" w:after="120"/>
              <w:jc w:val="center"/>
            </w:pPr>
            <w:hyperlink r:id="rId8" w:history="1">
              <w:r w:rsidRPr="000532E1">
                <w:rPr>
                  <w:rStyle w:val="Hyperlink"/>
                </w:rPr>
                <w:t>127</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B25C795" w:rsidR="00067FE2" w:rsidRPr="00CA1FBB" w:rsidRDefault="002E0C12" w:rsidP="00CA1FBB">
            <w:pPr>
              <w:pStyle w:val="Header"/>
              <w:spacing w:before="120" w:after="120"/>
            </w:pPr>
            <w:r>
              <w:t>Addition of Proposed Generation to the Planning Models</w:t>
            </w:r>
          </w:p>
        </w:tc>
      </w:tr>
      <w:tr w:rsidR="00067FE2" w:rsidRPr="00E01925" w14:paraId="61F073EE" w14:textId="77777777" w:rsidTr="00CD600A">
        <w:trPr>
          <w:trHeight w:val="359"/>
        </w:trPr>
        <w:tc>
          <w:tcPr>
            <w:tcW w:w="2880" w:type="dxa"/>
            <w:gridSpan w:val="2"/>
            <w:tcBorders>
              <w:left w:val="nil"/>
              <w:right w:val="nil"/>
            </w:tcBorders>
            <w:shd w:val="clear" w:color="auto" w:fill="FFFFFF"/>
            <w:vAlign w:val="center"/>
          </w:tcPr>
          <w:p w14:paraId="61887982" w14:textId="50E75E2A" w:rsidR="00067FE2" w:rsidRPr="00E01925" w:rsidRDefault="00067FE2" w:rsidP="00CA1FBB">
            <w:pPr>
              <w:pStyle w:val="Header"/>
              <w:spacing w:before="120" w:after="120"/>
              <w:rPr>
                <w:bCs w:val="0"/>
              </w:rPr>
            </w:pPr>
          </w:p>
        </w:tc>
        <w:tc>
          <w:tcPr>
            <w:tcW w:w="7560" w:type="dxa"/>
            <w:gridSpan w:val="2"/>
            <w:tcBorders>
              <w:left w:val="nil"/>
              <w:right w:val="nil"/>
            </w:tcBorders>
            <w:vAlign w:val="center"/>
          </w:tcPr>
          <w:p w14:paraId="4BAA5E4C" w14:textId="534737EB" w:rsidR="00067FE2" w:rsidRPr="00E01925" w:rsidRDefault="00067FE2" w:rsidP="00CA1FBB">
            <w:pPr>
              <w:pStyle w:val="NormalArial"/>
              <w:spacing w:before="120" w:after="120"/>
            </w:pPr>
          </w:p>
        </w:tc>
      </w:tr>
      <w:tr w:rsidR="00067FE2" w14:paraId="3EEEF175" w14:textId="77777777" w:rsidTr="00CD600A">
        <w:trPr>
          <w:trHeight w:val="548"/>
        </w:trPr>
        <w:tc>
          <w:tcPr>
            <w:tcW w:w="2880" w:type="dxa"/>
            <w:gridSpan w:val="2"/>
            <w:tcBorders>
              <w:bottom w:val="single" w:sz="4" w:space="0" w:color="auto"/>
            </w:tcBorders>
            <w:shd w:val="clear" w:color="auto" w:fill="FFFFFF"/>
            <w:vAlign w:val="center"/>
          </w:tcPr>
          <w:p w14:paraId="609C67FF" w14:textId="6F600FB3" w:rsidR="00067FE2" w:rsidRPr="00CD600A" w:rsidRDefault="00CD600A" w:rsidP="00F44236">
            <w:pPr>
              <w:pStyle w:val="NormalArial"/>
              <w:rPr>
                <w:b/>
                <w:bCs/>
              </w:rPr>
            </w:pPr>
            <w:r w:rsidRPr="00CD600A">
              <w:rPr>
                <w:b/>
                <w:bCs/>
              </w:rPr>
              <w:t>Date Posted</w:t>
            </w:r>
          </w:p>
        </w:tc>
        <w:tc>
          <w:tcPr>
            <w:tcW w:w="7560" w:type="dxa"/>
            <w:gridSpan w:val="2"/>
            <w:tcBorders>
              <w:bottom w:val="single" w:sz="4" w:space="0" w:color="auto"/>
            </w:tcBorders>
            <w:vAlign w:val="center"/>
          </w:tcPr>
          <w:p w14:paraId="6B4E891C" w14:textId="3066F7DB" w:rsidR="00067FE2" w:rsidRDefault="00542A73" w:rsidP="00F44236">
            <w:pPr>
              <w:pStyle w:val="NormalArial"/>
            </w:pPr>
            <w:r>
              <w:t>October 15, 2025</w:t>
            </w:r>
          </w:p>
        </w:tc>
      </w:tr>
      <w:tr w:rsidR="009D17F0" w14:paraId="21AE509C" w14:textId="77777777" w:rsidTr="00CD600A">
        <w:trPr>
          <w:trHeight w:val="494"/>
        </w:trPr>
        <w:tc>
          <w:tcPr>
            <w:tcW w:w="2880" w:type="dxa"/>
            <w:gridSpan w:val="2"/>
            <w:tcBorders>
              <w:left w:val="nil"/>
              <w:right w:val="nil"/>
            </w:tcBorders>
            <w:shd w:val="clear" w:color="auto" w:fill="FFFFFF"/>
            <w:vAlign w:val="center"/>
          </w:tcPr>
          <w:p w14:paraId="6FB1D9C3" w14:textId="2C74E13E" w:rsidR="009D17F0" w:rsidRDefault="009D17F0" w:rsidP="00CA1FBB">
            <w:pPr>
              <w:pStyle w:val="Header"/>
              <w:spacing w:before="120" w:after="120"/>
            </w:pPr>
          </w:p>
        </w:tc>
        <w:tc>
          <w:tcPr>
            <w:tcW w:w="7560" w:type="dxa"/>
            <w:gridSpan w:val="2"/>
            <w:tcBorders>
              <w:left w:val="nil"/>
              <w:right w:val="nil"/>
            </w:tcBorders>
            <w:vAlign w:val="center"/>
          </w:tcPr>
          <w:p w14:paraId="14FBF9E4" w14:textId="3FD36921" w:rsidR="009D17F0" w:rsidRPr="00FB509B" w:rsidRDefault="009D17F0" w:rsidP="00CA1FBB">
            <w:pPr>
              <w:pStyle w:val="NormalArial"/>
              <w:spacing w:before="120" w:after="120"/>
            </w:pPr>
          </w:p>
        </w:tc>
      </w:tr>
      <w:tr w:rsidR="00CD600A" w14:paraId="0A3884D4" w14:textId="77777777" w:rsidTr="00CD600A">
        <w:trPr>
          <w:trHeight w:val="629"/>
        </w:trPr>
        <w:tc>
          <w:tcPr>
            <w:tcW w:w="10440" w:type="dxa"/>
            <w:gridSpan w:val="4"/>
            <w:shd w:val="clear" w:color="auto" w:fill="FFFFFF"/>
            <w:vAlign w:val="center"/>
          </w:tcPr>
          <w:p w14:paraId="267FA70E" w14:textId="41F078F0" w:rsidR="00CD600A" w:rsidRPr="00CD600A" w:rsidRDefault="00CD600A" w:rsidP="00CD600A">
            <w:pPr>
              <w:pStyle w:val="normalarial0"/>
              <w:spacing w:before="0" w:beforeAutospacing="0" w:after="120" w:afterAutospacing="0"/>
              <w:jc w:val="center"/>
              <w:rPr>
                <w:rFonts w:ascii="Arial" w:hAnsi="Arial" w:cs="Arial"/>
              </w:rPr>
            </w:pPr>
            <w:r w:rsidRPr="00CD600A">
              <w:rPr>
                <w:rFonts w:ascii="Arial" w:hAnsi="Arial" w:cs="Arial"/>
                <w:b/>
                <w:bCs/>
              </w:rPr>
              <w:t>Submitter’s Information</w:t>
            </w:r>
          </w:p>
        </w:tc>
      </w:tr>
      <w:tr w:rsidR="00CD600A" w14:paraId="3A23854E" w14:textId="77777777" w:rsidTr="00CD600A">
        <w:trPr>
          <w:trHeight w:val="518"/>
        </w:trPr>
        <w:tc>
          <w:tcPr>
            <w:tcW w:w="2880" w:type="dxa"/>
            <w:gridSpan w:val="2"/>
            <w:shd w:val="clear" w:color="auto" w:fill="FFFFFF"/>
            <w:vAlign w:val="center"/>
          </w:tcPr>
          <w:p w14:paraId="354C6A18" w14:textId="7CA3B571" w:rsidR="00CD600A" w:rsidRDefault="00CD600A" w:rsidP="00CD600A">
            <w:pPr>
              <w:pStyle w:val="Header"/>
              <w:spacing w:before="120" w:after="120"/>
            </w:pPr>
            <w:r>
              <w:t>Name</w:t>
            </w:r>
          </w:p>
        </w:tc>
        <w:tc>
          <w:tcPr>
            <w:tcW w:w="7560" w:type="dxa"/>
            <w:gridSpan w:val="2"/>
            <w:vAlign w:val="center"/>
          </w:tcPr>
          <w:p w14:paraId="4F8EF395" w14:textId="103D48F7" w:rsidR="00CD600A" w:rsidRPr="00FB509B" w:rsidRDefault="00A32CB5" w:rsidP="00CD600A">
            <w:pPr>
              <w:pStyle w:val="NormalArial"/>
              <w:spacing w:before="120" w:after="120"/>
            </w:pPr>
            <w:r>
              <w:t>Amjed Kandah, Harsh Naik</w:t>
            </w:r>
          </w:p>
        </w:tc>
      </w:tr>
      <w:tr w:rsidR="00CD600A" w14:paraId="03A490BA" w14:textId="77777777" w:rsidTr="00CD600A">
        <w:trPr>
          <w:trHeight w:val="518"/>
        </w:trPr>
        <w:tc>
          <w:tcPr>
            <w:tcW w:w="2880" w:type="dxa"/>
            <w:gridSpan w:val="2"/>
            <w:shd w:val="clear" w:color="auto" w:fill="FFFFFF"/>
            <w:vAlign w:val="center"/>
          </w:tcPr>
          <w:p w14:paraId="7FBDC392" w14:textId="2ABA1E04" w:rsidR="00CD600A" w:rsidRDefault="00CD600A" w:rsidP="00CD600A">
            <w:pPr>
              <w:pStyle w:val="Header"/>
              <w:spacing w:before="120" w:after="120"/>
            </w:pPr>
            <w:r>
              <w:t>E-mail Address</w:t>
            </w:r>
          </w:p>
        </w:tc>
        <w:tc>
          <w:tcPr>
            <w:tcW w:w="7560" w:type="dxa"/>
            <w:gridSpan w:val="2"/>
            <w:vAlign w:val="center"/>
          </w:tcPr>
          <w:p w14:paraId="2E04A7C2" w14:textId="7C4D7E9F" w:rsidR="003B4876" w:rsidRPr="00FB509B" w:rsidRDefault="00542A73" w:rsidP="00CD600A">
            <w:pPr>
              <w:pStyle w:val="NormalArial"/>
              <w:spacing w:before="120" w:after="120"/>
            </w:pPr>
            <w:hyperlink r:id="rId9" w:history="1">
              <w:r w:rsidRPr="00FB3FF6">
                <w:rPr>
                  <w:rStyle w:val="Hyperlink"/>
                </w:rPr>
                <w:t>Amjed.Kandah@oncor.com</w:t>
              </w:r>
            </w:hyperlink>
            <w:r w:rsidR="00A32CB5">
              <w:t xml:space="preserve">; </w:t>
            </w:r>
            <w:hyperlink r:id="rId10" w:history="1">
              <w:r w:rsidRPr="00FB3FF6">
                <w:rPr>
                  <w:rStyle w:val="Hyperlink"/>
                </w:rPr>
                <w:t>harsh.naik@oncor.com</w:t>
              </w:r>
            </w:hyperlink>
          </w:p>
        </w:tc>
      </w:tr>
      <w:tr w:rsidR="00CD600A" w14:paraId="62010564" w14:textId="77777777" w:rsidTr="00625E5D">
        <w:trPr>
          <w:trHeight w:val="518"/>
        </w:trPr>
        <w:tc>
          <w:tcPr>
            <w:tcW w:w="2880" w:type="dxa"/>
            <w:gridSpan w:val="2"/>
            <w:shd w:val="clear" w:color="auto" w:fill="FFFFFF"/>
            <w:vAlign w:val="center"/>
          </w:tcPr>
          <w:p w14:paraId="5B50DB7A" w14:textId="3F8EBAE2" w:rsidR="00CD600A" w:rsidRDefault="00CD600A" w:rsidP="00CD600A">
            <w:pPr>
              <w:pStyle w:val="Header"/>
            </w:pPr>
            <w:r>
              <w:t>Company</w:t>
            </w:r>
          </w:p>
        </w:tc>
        <w:tc>
          <w:tcPr>
            <w:tcW w:w="7560" w:type="dxa"/>
            <w:gridSpan w:val="2"/>
            <w:vAlign w:val="center"/>
          </w:tcPr>
          <w:p w14:paraId="22744829" w14:textId="61A43C3A" w:rsidR="00CD600A" w:rsidRPr="00CA1FBB" w:rsidRDefault="00CD600A" w:rsidP="00CD600A">
            <w:pPr>
              <w:pStyle w:val="NormalArial"/>
              <w:spacing w:after="120"/>
              <w:rPr>
                <w:i/>
                <w:sz w:val="20"/>
                <w:szCs w:val="20"/>
              </w:rPr>
            </w:pPr>
            <w:r w:rsidRPr="00BE1689">
              <w:rPr>
                <w:iCs/>
              </w:rPr>
              <w:t>Oncor Electric Delivery Company LLC</w:t>
            </w:r>
          </w:p>
        </w:tc>
      </w:tr>
      <w:tr w:rsidR="00CD600A" w14:paraId="27C2730B" w14:textId="77777777" w:rsidTr="00CD600A">
        <w:trPr>
          <w:trHeight w:val="518"/>
        </w:trPr>
        <w:tc>
          <w:tcPr>
            <w:tcW w:w="2880" w:type="dxa"/>
            <w:gridSpan w:val="2"/>
            <w:shd w:val="clear" w:color="auto" w:fill="FFFFFF"/>
            <w:vAlign w:val="center"/>
          </w:tcPr>
          <w:p w14:paraId="5C38A584" w14:textId="74A76BE3" w:rsidR="00CD600A" w:rsidRDefault="00CD600A" w:rsidP="00CD600A">
            <w:pPr>
              <w:pStyle w:val="Header"/>
              <w:spacing w:before="120" w:after="120"/>
            </w:pPr>
            <w:r>
              <w:t>Phone Number</w:t>
            </w:r>
          </w:p>
        </w:tc>
        <w:tc>
          <w:tcPr>
            <w:tcW w:w="7560" w:type="dxa"/>
            <w:gridSpan w:val="2"/>
            <w:vAlign w:val="center"/>
          </w:tcPr>
          <w:p w14:paraId="0432B124" w14:textId="0458D24A" w:rsidR="00CD600A" w:rsidRPr="00E45043" w:rsidRDefault="003B4876" w:rsidP="00CD600A">
            <w:pPr>
              <w:spacing w:before="120" w:after="120"/>
              <w:rPr>
                <w:rFonts w:ascii="Arial" w:hAnsi="Arial" w:cs="Arial"/>
              </w:rPr>
            </w:pPr>
            <w:r w:rsidRPr="003B4876">
              <w:rPr>
                <w:rFonts w:ascii="Arial" w:hAnsi="Arial" w:cs="Arial"/>
              </w:rPr>
              <w:t>682</w:t>
            </w:r>
            <w:r>
              <w:rPr>
                <w:rFonts w:ascii="Arial" w:hAnsi="Arial" w:cs="Arial"/>
              </w:rPr>
              <w:t>-</w:t>
            </w:r>
            <w:r w:rsidRPr="003B4876">
              <w:rPr>
                <w:rFonts w:ascii="Arial" w:hAnsi="Arial" w:cs="Arial"/>
              </w:rPr>
              <w:t>808</w:t>
            </w:r>
            <w:r>
              <w:rPr>
                <w:rFonts w:ascii="Arial" w:hAnsi="Arial" w:cs="Arial"/>
              </w:rPr>
              <w:t>-</w:t>
            </w:r>
            <w:r w:rsidRPr="003B4876">
              <w:rPr>
                <w:rFonts w:ascii="Arial" w:hAnsi="Arial" w:cs="Arial"/>
              </w:rPr>
              <w:t>8069</w:t>
            </w:r>
            <w:r>
              <w:rPr>
                <w:rFonts w:ascii="Arial" w:hAnsi="Arial" w:cs="Arial"/>
              </w:rPr>
              <w:t xml:space="preserve">; </w:t>
            </w:r>
            <w:r w:rsidRPr="003B4876">
              <w:rPr>
                <w:rFonts w:ascii="Arial" w:hAnsi="Arial" w:cs="Arial"/>
              </w:rPr>
              <w:t>979</w:t>
            </w:r>
            <w:r>
              <w:rPr>
                <w:rFonts w:ascii="Arial" w:hAnsi="Arial" w:cs="Arial"/>
              </w:rPr>
              <w:t>-</w:t>
            </w:r>
            <w:r w:rsidRPr="003B4876">
              <w:rPr>
                <w:rFonts w:ascii="Arial" w:hAnsi="Arial" w:cs="Arial"/>
              </w:rPr>
              <w:t>243</w:t>
            </w:r>
            <w:r>
              <w:rPr>
                <w:rFonts w:ascii="Arial" w:hAnsi="Arial" w:cs="Arial"/>
              </w:rPr>
              <w:t>-</w:t>
            </w:r>
            <w:r w:rsidRPr="003B4876">
              <w:rPr>
                <w:rFonts w:ascii="Arial" w:hAnsi="Arial" w:cs="Arial"/>
              </w:rPr>
              <w:t>4697</w:t>
            </w:r>
          </w:p>
        </w:tc>
      </w:tr>
      <w:tr w:rsidR="00CD600A" w14:paraId="2FC17A22" w14:textId="77777777" w:rsidTr="00CD600A">
        <w:trPr>
          <w:trHeight w:val="518"/>
        </w:trPr>
        <w:tc>
          <w:tcPr>
            <w:tcW w:w="2880" w:type="dxa"/>
            <w:gridSpan w:val="2"/>
            <w:shd w:val="clear" w:color="auto" w:fill="FFFFFF"/>
            <w:vAlign w:val="center"/>
          </w:tcPr>
          <w:p w14:paraId="53BDD1C9" w14:textId="7A3CA059" w:rsidR="00CD600A" w:rsidRDefault="00CD600A" w:rsidP="00CD600A">
            <w:pPr>
              <w:pStyle w:val="Header"/>
              <w:spacing w:before="120" w:after="120"/>
            </w:pPr>
            <w:r>
              <w:t>Cell Number</w:t>
            </w:r>
          </w:p>
        </w:tc>
        <w:tc>
          <w:tcPr>
            <w:tcW w:w="7560" w:type="dxa"/>
            <w:gridSpan w:val="2"/>
            <w:vAlign w:val="center"/>
          </w:tcPr>
          <w:p w14:paraId="3425F8AB" w14:textId="32C2669D" w:rsidR="00CD600A" w:rsidRPr="00E45043" w:rsidRDefault="00CD600A" w:rsidP="00CD600A">
            <w:pPr>
              <w:spacing w:before="120" w:after="120"/>
              <w:rPr>
                <w:rFonts w:ascii="Arial" w:hAnsi="Arial" w:cs="Arial"/>
              </w:rPr>
            </w:pPr>
          </w:p>
        </w:tc>
      </w:tr>
      <w:tr w:rsidR="00CD600A" w14:paraId="00C8725E" w14:textId="77777777" w:rsidTr="00CD600A">
        <w:trPr>
          <w:trHeight w:val="518"/>
        </w:trPr>
        <w:tc>
          <w:tcPr>
            <w:tcW w:w="2880" w:type="dxa"/>
            <w:gridSpan w:val="2"/>
            <w:shd w:val="clear" w:color="auto" w:fill="FFFFFF"/>
            <w:vAlign w:val="center"/>
          </w:tcPr>
          <w:p w14:paraId="1AF987E1" w14:textId="02E06EAC" w:rsidR="00CD600A" w:rsidRDefault="00CD600A" w:rsidP="00CD600A">
            <w:pPr>
              <w:pStyle w:val="Header"/>
              <w:spacing w:before="120" w:after="120"/>
            </w:pPr>
            <w:r>
              <w:t>Market Segment</w:t>
            </w:r>
          </w:p>
        </w:tc>
        <w:tc>
          <w:tcPr>
            <w:tcW w:w="7560" w:type="dxa"/>
            <w:gridSpan w:val="2"/>
            <w:vAlign w:val="center"/>
          </w:tcPr>
          <w:p w14:paraId="71DE8605" w14:textId="78C953EA" w:rsidR="00CD600A" w:rsidRPr="00CD600A" w:rsidRDefault="00CD600A" w:rsidP="00CD600A">
            <w:pPr>
              <w:spacing w:before="120" w:after="120"/>
              <w:rPr>
                <w:rFonts w:ascii="Arial" w:hAnsi="Arial" w:cs="Arial"/>
              </w:rPr>
            </w:pPr>
            <w:r w:rsidRPr="00CD600A">
              <w:rPr>
                <w:rFonts w:ascii="Arial" w:hAnsi="Arial" w:cs="Arial"/>
              </w:rPr>
              <w:t>Investor-Owned Utility</w:t>
            </w:r>
            <w:r w:rsidR="009C6841">
              <w:rPr>
                <w:rFonts w:ascii="Arial" w:hAnsi="Arial" w:cs="Arial"/>
              </w:rPr>
              <w:t xml:space="preserve"> (IOU)</w:t>
            </w:r>
          </w:p>
        </w:tc>
      </w:tr>
    </w:tbl>
    <w:p w14:paraId="62BF7247" w14:textId="77777777" w:rsidR="00CD600A" w:rsidRPr="0030232A" w:rsidRDefault="00CD600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1F38" w14:paraId="03043AE2" w14:textId="77777777" w:rsidTr="00D61F38">
        <w:trPr>
          <w:cantSplit/>
          <w:trHeight w:val="432"/>
        </w:trPr>
        <w:tc>
          <w:tcPr>
            <w:tcW w:w="10440" w:type="dxa"/>
            <w:tcBorders>
              <w:top w:val="single" w:sz="4" w:space="0" w:color="auto"/>
            </w:tcBorders>
            <w:shd w:val="clear" w:color="auto" w:fill="FFFFFF"/>
            <w:vAlign w:val="center"/>
          </w:tcPr>
          <w:p w14:paraId="03F5AD41" w14:textId="7A93A4A4" w:rsidR="00342163" w:rsidRPr="00CA1FBB" w:rsidRDefault="00CD600A" w:rsidP="00CA1FBB">
            <w:pPr>
              <w:pStyle w:val="Header"/>
              <w:jc w:val="center"/>
              <w:rPr>
                <w:bCs w:val="0"/>
              </w:rPr>
            </w:pPr>
            <w:r>
              <w:t>Comments</w:t>
            </w:r>
          </w:p>
        </w:tc>
      </w:tr>
    </w:tbl>
    <w:p w14:paraId="6752C65B" w14:textId="0D2010C8" w:rsidR="009A3772" w:rsidRDefault="009A3772">
      <w:pPr>
        <w:pStyle w:val="NormalArial"/>
      </w:pPr>
    </w:p>
    <w:p w14:paraId="4E6DB1DF" w14:textId="0FB0CFB1" w:rsidR="003554D8" w:rsidRDefault="003554D8" w:rsidP="003554D8">
      <w:pPr>
        <w:pStyle w:val="NormalArial"/>
        <w:rPr>
          <w:rFonts w:cs="Arial"/>
        </w:rPr>
      </w:pPr>
      <w:r>
        <w:rPr>
          <w:rFonts w:cs="Arial"/>
        </w:rPr>
        <w:t xml:space="preserve">Oncor </w:t>
      </w:r>
      <w:r w:rsidRPr="00995FFF">
        <w:rPr>
          <w:rFonts w:cs="Arial"/>
        </w:rPr>
        <w:t xml:space="preserve">supports </w:t>
      </w:r>
      <w:r>
        <w:t>Planning Guide Revision Request</w:t>
      </w:r>
      <w:r w:rsidRPr="00995FFF">
        <w:rPr>
          <w:rFonts w:cs="Arial"/>
        </w:rPr>
        <w:t xml:space="preserve"> </w:t>
      </w:r>
      <w:r>
        <w:rPr>
          <w:rFonts w:cs="Arial"/>
        </w:rPr>
        <w:t>(</w:t>
      </w:r>
      <w:r w:rsidRPr="00995FFF">
        <w:rPr>
          <w:rFonts w:cs="Arial"/>
        </w:rPr>
        <w:t>PGRR</w:t>
      </w:r>
      <w:r>
        <w:rPr>
          <w:rFonts w:cs="Arial"/>
        </w:rPr>
        <w:t xml:space="preserve">) </w:t>
      </w:r>
      <w:r w:rsidRPr="00995FFF">
        <w:rPr>
          <w:rFonts w:cs="Arial"/>
        </w:rPr>
        <w:t>127</w:t>
      </w:r>
      <w:r>
        <w:rPr>
          <w:rFonts w:cs="Arial"/>
        </w:rPr>
        <w:t xml:space="preserve"> and</w:t>
      </w:r>
      <w:r w:rsidRPr="00995FFF">
        <w:rPr>
          <w:rFonts w:cs="Arial"/>
        </w:rPr>
        <w:t xml:space="preserve"> agree</w:t>
      </w:r>
      <w:r>
        <w:rPr>
          <w:rFonts w:cs="Arial"/>
        </w:rPr>
        <w:t>s</w:t>
      </w:r>
      <w:r w:rsidRPr="00995FFF">
        <w:rPr>
          <w:rFonts w:cs="Arial"/>
        </w:rPr>
        <w:t xml:space="preserve"> with the goal of improving </w:t>
      </w:r>
      <w:r>
        <w:rPr>
          <w:rFonts w:cs="Arial"/>
        </w:rPr>
        <w:t xml:space="preserve">the process to incorporate </w:t>
      </w:r>
      <w:r w:rsidRPr="00995FFF">
        <w:rPr>
          <w:rFonts w:cs="Arial"/>
        </w:rPr>
        <w:t>additional generation in</w:t>
      </w:r>
      <w:r>
        <w:rPr>
          <w:rFonts w:cs="Arial"/>
        </w:rPr>
        <w:t xml:space="preserve">to the </w:t>
      </w:r>
      <w:r w:rsidRPr="00995FFF">
        <w:rPr>
          <w:rFonts w:cs="Arial"/>
        </w:rPr>
        <w:t xml:space="preserve">planning base cases to better capture the most realistic outlook of future </w:t>
      </w:r>
      <w:r w:rsidR="009C6841">
        <w:rPr>
          <w:rFonts w:cs="Arial"/>
        </w:rPr>
        <w:t>G</w:t>
      </w:r>
      <w:r w:rsidR="007750DB">
        <w:rPr>
          <w:rFonts w:cs="Arial"/>
        </w:rPr>
        <w:t xml:space="preserve">eneration </w:t>
      </w:r>
      <w:r w:rsidR="009C6841">
        <w:rPr>
          <w:rFonts w:cs="Arial"/>
        </w:rPr>
        <w:t>R</w:t>
      </w:r>
      <w:r w:rsidRPr="00995FFF">
        <w:rPr>
          <w:rFonts w:cs="Arial"/>
        </w:rPr>
        <w:t xml:space="preserve">esources. </w:t>
      </w:r>
    </w:p>
    <w:p w14:paraId="76405C9E" w14:textId="77777777" w:rsidR="003554D8" w:rsidRDefault="003554D8" w:rsidP="003554D8">
      <w:pPr>
        <w:pStyle w:val="NormalArial"/>
        <w:rPr>
          <w:rFonts w:cs="Arial"/>
        </w:rPr>
      </w:pPr>
    </w:p>
    <w:p w14:paraId="066C1305" w14:textId="43CC33BE" w:rsidR="003554D8" w:rsidRPr="00995FFF" w:rsidRDefault="003554D8" w:rsidP="003554D8">
      <w:pPr>
        <w:pStyle w:val="NormalArial"/>
        <w:rPr>
          <w:rFonts w:cs="Arial"/>
        </w:rPr>
      </w:pPr>
      <w:r>
        <w:rPr>
          <w:rFonts w:cs="Arial"/>
        </w:rPr>
        <w:t>Oncor’s</w:t>
      </w:r>
      <w:r w:rsidRPr="00995FFF">
        <w:rPr>
          <w:rFonts w:cs="Arial"/>
        </w:rPr>
        <w:t xml:space="preserve"> suggested </w:t>
      </w:r>
      <w:r>
        <w:rPr>
          <w:rFonts w:cs="Arial"/>
        </w:rPr>
        <w:t>changes</w:t>
      </w:r>
      <w:r w:rsidRPr="00995FFF">
        <w:rPr>
          <w:rFonts w:cs="Arial"/>
        </w:rPr>
        <w:t xml:space="preserve"> to </w:t>
      </w:r>
      <w:r w:rsidR="003D7922">
        <w:rPr>
          <w:rFonts w:cs="Arial"/>
        </w:rPr>
        <w:t xml:space="preserve">paragraph (5) of </w:t>
      </w:r>
      <w:r w:rsidRPr="00995FFF">
        <w:rPr>
          <w:rFonts w:cs="Arial"/>
        </w:rPr>
        <w:t>Section 6.9</w:t>
      </w:r>
      <w:r w:rsidR="003D7922">
        <w:rPr>
          <w:rFonts w:cs="Arial"/>
        </w:rPr>
        <w:t xml:space="preserve"> </w:t>
      </w:r>
      <w:r w:rsidRPr="00995FFF">
        <w:rPr>
          <w:rFonts w:cs="Arial"/>
        </w:rPr>
        <w:t xml:space="preserve">are intended to improve clarity </w:t>
      </w:r>
      <w:r>
        <w:rPr>
          <w:rFonts w:cs="Arial"/>
        </w:rPr>
        <w:t xml:space="preserve">and </w:t>
      </w:r>
      <w:r w:rsidR="007750DB">
        <w:rPr>
          <w:rFonts w:cs="Arial"/>
        </w:rPr>
        <w:t xml:space="preserve">to </w:t>
      </w:r>
      <w:r>
        <w:rPr>
          <w:rFonts w:cs="Arial"/>
        </w:rPr>
        <w:t>ensure that generators with the highest confidence criteria are considered first.</w:t>
      </w:r>
      <w:r w:rsidRPr="001812C4">
        <w:t xml:space="preserve"> </w:t>
      </w:r>
      <w:r w:rsidRPr="001812C4">
        <w:rPr>
          <w:rFonts w:cs="Arial"/>
        </w:rPr>
        <w:t>Oncor proposes the following modifications</w:t>
      </w:r>
      <w:r w:rsidR="003D7922">
        <w:rPr>
          <w:rFonts w:cs="Arial"/>
        </w:rPr>
        <w:t>:</w:t>
      </w:r>
    </w:p>
    <w:p w14:paraId="7B226707" w14:textId="77777777" w:rsidR="003554D8" w:rsidRPr="00995FFF" w:rsidRDefault="003554D8" w:rsidP="003554D8">
      <w:pPr>
        <w:pStyle w:val="NormalArial"/>
        <w:rPr>
          <w:rFonts w:cs="Arial"/>
        </w:rPr>
      </w:pPr>
    </w:p>
    <w:p w14:paraId="71D76AEE" w14:textId="3B74C8CB" w:rsidR="003554D8" w:rsidRDefault="00D721C7" w:rsidP="003554D8">
      <w:pPr>
        <w:pStyle w:val="NormalArial"/>
        <w:numPr>
          <w:ilvl w:val="0"/>
          <w:numId w:val="24"/>
        </w:numPr>
        <w:rPr>
          <w:rFonts w:cs="Arial"/>
        </w:rPr>
      </w:pPr>
      <w:r>
        <w:rPr>
          <w:rFonts w:cs="Arial"/>
        </w:rPr>
        <w:t>C</w:t>
      </w:r>
      <w:r w:rsidR="003554D8">
        <w:rPr>
          <w:rFonts w:cs="Arial"/>
        </w:rPr>
        <w:t xml:space="preserve">larify </w:t>
      </w:r>
      <w:r w:rsidR="003554D8" w:rsidRPr="00995FFF">
        <w:rPr>
          <w:rFonts w:cs="Arial"/>
        </w:rPr>
        <w:t xml:space="preserve">that projects with “Planned” status should be </w:t>
      </w:r>
      <w:r w:rsidR="003554D8" w:rsidRPr="001812C4">
        <w:rPr>
          <w:rFonts w:cs="Arial"/>
        </w:rPr>
        <w:t>prioritize</w:t>
      </w:r>
      <w:r w:rsidR="003554D8">
        <w:rPr>
          <w:rFonts w:cs="Arial"/>
        </w:rPr>
        <w:t>d</w:t>
      </w:r>
      <w:r w:rsidR="003554D8" w:rsidRPr="00995FFF">
        <w:rPr>
          <w:rFonts w:cs="Arial"/>
        </w:rPr>
        <w:t>, as they represent the most current and active generation proposals.</w:t>
      </w:r>
      <w:r w:rsidR="003554D8" w:rsidRPr="001812C4">
        <w:t xml:space="preserve"> </w:t>
      </w:r>
      <w:r w:rsidR="003554D8">
        <w:t xml:space="preserve">Projects with </w:t>
      </w:r>
      <w:r w:rsidR="003554D8" w:rsidRPr="001812C4">
        <w:rPr>
          <w:rFonts w:cs="Arial"/>
        </w:rPr>
        <w:t xml:space="preserve">“Inactive” or “Cancelled” </w:t>
      </w:r>
      <w:r w:rsidR="003554D8">
        <w:rPr>
          <w:rFonts w:cs="Arial"/>
        </w:rPr>
        <w:t>status should be</w:t>
      </w:r>
      <w:r w:rsidR="003554D8" w:rsidRPr="001812C4">
        <w:rPr>
          <w:rFonts w:cs="Arial"/>
        </w:rPr>
        <w:t xml:space="preserve"> excluded from initial</w:t>
      </w:r>
      <w:r>
        <w:rPr>
          <w:rFonts w:cs="Arial"/>
        </w:rPr>
        <w:t xml:space="preserve"> consideration</w:t>
      </w:r>
      <w:r w:rsidR="003554D8">
        <w:rPr>
          <w:rFonts w:cs="Arial"/>
        </w:rPr>
        <w:t>;</w:t>
      </w:r>
    </w:p>
    <w:p w14:paraId="416D42A8" w14:textId="77777777" w:rsidR="003554D8" w:rsidRPr="001812C4" w:rsidRDefault="003554D8" w:rsidP="003554D8">
      <w:pPr>
        <w:pStyle w:val="NormalArial"/>
        <w:rPr>
          <w:rFonts w:cs="Arial"/>
        </w:rPr>
      </w:pPr>
    </w:p>
    <w:p w14:paraId="34E1D99C" w14:textId="4D017AD0" w:rsidR="003554D8" w:rsidRPr="0080552D" w:rsidRDefault="00487C0D" w:rsidP="003554D8">
      <w:pPr>
        <w:pStyle w:val="NormalArial"/>
        <w:numPr>
          <w:ilvl w:val="0"/>
          <w:numId w:val="24"/>
        </w:numPr>
        <w:rPr>
          <w:rFonts w:cs="Arial"/>
        </w:rPr>
      </w:pPr>
      <w:r>
        <w:rPr>
          <w:rFonts w:cs="Arial"/>
        </w:rPr>
        <w:t>In new proposed paragraph (d), a</w:t>
      </w:r>
      <w:r w:rsidR="00D721C7">
        <w:rPr>
          <w:rFonts w:cs="Arial"/>
        </w:rPr>
        <w:t>llow</w:t>
      </w:r>
      <w:r w:rsidR="003554D8">
        <w:rPr>
          <w:rFonts w:cs="Arial"/>
        </w:rPr>
        <w:t xml:space="preserve"> the </w:t>
      </w:r>
      <w:r w:rsidR="003554D8" w:rsidRPr="001812C4">
        <w:rPr>
          <w:rFonts w:cs="Arial"/>
        </w:rPr>
        <w:t xml:space="preserve">inclusion of “Inactive” projects only if </w:t>
      </w:r>
      <w:r w:rsidR="00FA778C">
        <w:rPr>
          <w:rFonts w:cs="Arial"/>
        </w:rPr>
        <w:t>the project has</w:t>
      </w:r>
      <w:r w:rsidR="003554D8" w:rsidRPr="001812C4">
        <w:rPr>
          <w:rFonts w:cs="Arial"/>
        </w:rPr>
        <w:t xml:space="preserve"> completed F</w:t>
      </w:r>
      <w:r w:rsidR="00211572">
        <w:rPr>
          <w:rFonts w:cs="Arial"/>
        </w:rPr>
        <w:t xml:space="preserve">ull </w:t>
      </w:r>
      <w:r w:rsidR="003554D8" w:rsidRPr="001812C4">
        <w:rPr>
          <w:rFonts w:cs="Arial"/>
        </w:rPr>
        <w:t>I</w:t>
      </w:r>
      <w:r w:rsidR="00211572">
        <w:rPr>
          <w:rFonts w:cs="Arial"/>
        </w:rPr>
        <w:t xml:space="preserve">nterconnection </w:t>
      </w:r>
      <w:r w:rsidR="003554D8" w:rsidRPr="001812C4">
        <w:rPr>
          <w:rFonts w:cs="Arial"/>
        </w:rPr>
        <w:t>S</w:t>
      </w:r>
      <w:r w:rsidR="00211572">
        <w:rPr>
          <w:rFonts w:cs="Arial"/>
        </w:rPr>
        <w:t>tudy (FIS)</w:t>
      </w:r>
      <w:r w:rsidR="003554D8" w:rsidRPr="001812C4">
        <w:rPr>
          <w:rFonts w:cs="Arial"/>
        </w:rPr>
        <w:t xml:space="preserve"> stability studies, and </w:t>
      </w:r>
      <w:r w:rsidR="003554D8">
        <w:rPr>
          <w:rFonts w:cs="Arial"/>
        </w:rPr>
        <w:t xml:space="preserve">consider </w:t>
      </w:r>
      <w:r w:rsidR="003554D8" w:rsidRPr="001812C4">
        <w:rPr>
          <w:rFonts w:cs="Arial"/>
        </w:rPr>
        <w:t>the most recently inactivated projects first</w:t>
      </w:r>
      <w:r w:rsidR="00D721C7">
        <w:rPr>
          <w:rFonts w:cs="Arial"/>
        </w:rPr>
        <w:t>,</w:t>
      </w:r>
      <w:r w:rsidR="003554D8" w:rsidRPr="001812C4">
        <w:rPr>
          <w:rFonts w:cs="Arial"/>
        </w:rPr>
        <w:t xml:space="preserve"> to avoid adding projects that have </w:t>
      </w:r>
      <w:r w:rsidR="003554D8">
        <w:rPr>
          <w:rFonts w:cs="Arial"/>
        </w:rPr>
        <w:t>been</w:t>
      </w:r>
      <w:r w:rsidR="003554D8" w:rsidRPr="001812C4">
        <w:rPr>
          <w:rFonts w:cs="Arial"/>
        </w:rPr>
        <w:t xml:space="preserve"> inactive for extended periods</w:t>
      </w:r>
      <w:r w:rsidR="00D721C7">
        <w:rPr>
          <w:rFonts w:cs="Arial"/>
        </w:rPr>
        <w:t xml:space="preserve"> of time</w:t>
      </w:r>
      <w:r w:rsidR="00FA778C">
        <w:rPr>
          <w:rFonts w:cs="Arial"/>
        </w:rPr>
        <w:t>.</w:t>
      </w:r>
    </w:p>
    <w:p w14:paraId="5E9FCD3F" w14:textId="77777777" w:rsidR="00194197" w:rsidRDefault="00194197" w:rsidP="00194197">
      <w:pPr>
        <w:pStyle w:val="NormalArial"/>
        <w:ind w:left="720"/>
      </w:pPr>
    </w:p>
    <w:p w14:paraId="63552867" w14:textId="08E4B38F" w:rsidR="001C5764" w:rsidRDefault="00F1080A" w:rsidP="00FB1960">
      <w:pPr>
        <w:pStyle w:val="NormalArial"/>
      </w:pPr>
      <w:r>
        <w:t>In</w:t>
      </w:r>
      <w:r w:rsidR="00BF75DA">
        <w:t xml:space="preserve"> an effort</w:t>
      </w:r>
      <w:r w:rsidR="00890628">
        <w:t xml:space="preserve"> </w:t>
      </w:r>
      <w:r w:rsidR="00FB1960">
        <w:t>t</w:t>
      </w:r>
      <w:r w:rsidR="00890628" w:rsidRPr="00340CAC">
        <w:t xml:space="preserve">o better prioritize generators that have initiated but not yet completed the FIS process, Oncor recommends giving preference to projects that have submitted dynamic models over those that have not. </w:t>
      </w:r>
      <w:r w:rsidR="00030939">
        <w:t xml:space="preserve">While no redline changes to this effect are </w:t>
      </w:r>
      <w:r w:rsidR="00030939">
        <w:lastRenderedPageBreak/>
        <w:t xml:space="preserve">being made through these comments, </w:t>
      </w:r>
      <w:r w:rsidR="00890628" w:rsidRPr="00340CAC">
        <w:t xml:space="preserve">Oncor suggests </w:t>
      </w:r>
      <w:r w:rsidR="00FB1960">
        <w:t>that ERCOT consider a future enhancement to the</w:t>
      </w:r>
      <w:r w:rsidR="00890628" w:rsidRPr="00340CAC">
        <w:t xml:space="preserve"> R</w:t>
      </w:r>
      <w:r w:rsidR="00030939">
        <w:t xml:space="preserve">esource </w:t>
      </w:r>
      <w:r w:rsidR="00890628" w:rsidRPr="00340CAC">
        <w:t>I</w:t>
      </w:r>
      <w:r w:rsidR="00030939">
        <w:t xml:space="preserve">ntegration and </w:t>
      </w:r>
      <w:r w:rsidR="00890628" w:rsidRPr="00340CAC">
        <w:t>O</w:t>
      </w:r>
      <w:r w:rsidR="00030939">
        <w:t xml:space="preserve">ngoing </w:t>
      </w:r>
      <w:r w:rsidR="00890628" w:rsidRPr="00340CAC">
        <w:t>O</w:t>
      </w:r>
      <w:r w:rsidR="00030939">
        <w:t>perations (RIOO)</w:t>
      </w:r>
      <w:r w:rsidR="00890628" w:rsidRPr="00340CAC">
        <w:t xml:space="preserve"> system</w:t>
      </w:r>
      <w:r w:rsidR="00FB1960">
        <w:t xml:space="preserve"> that would allow </w:t>
      </w:r>
      <w:r w:rsidR="00890628" w:rsidRPr="00340CAC">
        <w:t>users to easily identify projects with submitted dynamic models</w:t>
      </w:r>
      <w:r w:rsidR="00FB1960">
        <w:t>,</w:t>
      </w:r>
      <w:r w:rsidR="00890628" w:rsidRPr="00340CAC">
        <w:t xml:space="preserve"> and to filter for the presence of completed Model Quality Tests.</w:t>
      </w:r>
      <w:r w:rsidR="00890628">
        <w:t xml:space="preserve"> </w:t>
      </w:r>
    </w:p>
    <w:p w14:paraId="1B12A4E0" w14:textId="1BE5CD96" w:rsidR="00F1080A" w:rsidRDefault="00F1080A" w:rsidP="00FB1960">
      <w:pPr>
        <w:pStyle w:val="NormalArial"/>
      </w:pPr>
    </w:p>
    <w:p w14:paraId="5A0CB2E1" w14:textId="7215CF0D" w:rsidR="00F1080A" w:rsidRDefault="00F1080A" w:rsidP="00FB1960">
      <w:pPr>
        <w:pStyle w:val="NormalArial"/>
      </w:pPr>
      <w:r w:rsidRPr="002C0817">
        <w:t xml:space="preserve">Finally, Oncor also notes that the method of generation dispatch </w:t>
      </w:r>
      <w:r w:rsidR="00864CE8" w:rsidRPr="002C0817">
        <w:t xml:space="preserve">utilized </w:t>
      </w:r>
      <w:r w:rsidR="008F5105" w:rsidRPr="002C0817">
        <w:t>for</w:t>
      </w:r>
      <w:r w:rsidRPr="002C0817">
        <w:t xml:space="preserve"> the cases is extremely important.  </w:t>
      </w:r>
      <w:r w:rsidR="00A601F5" w:rsidRPr="002C0817">
        <w:t>Recent</w:t>
      </w:r>
      <w:r w:rsidRPr="002C0817">
        <w:t xml:space="preserve"> Steady State Working Group </w:t>
      </w:r>
      <w:r w:rsidR="00A601F5" w:rsidRPr="002C0817">
        <w:t xml:space="preserve">(SSWG) Procedure Manual changes now enable </w:t>
      </w:r>
      <w:r w:rsidR="00864CE8" w:rsidRPr="002C0817">
        <w:t xml:space="preserve">(1) cases </w:t>
      </w:r>
      <w:r w:rsidR="00715B5E" w:rsidRPr="002C0817">
        <w:t>representing</w:t>
      </w:r>
      <w:r w:rsidR="00864CE8" w:rsidRPr="002C0817">
        <w:t xml:space="preserve"> p</w:t>
      </w:r>
      <w:r w:rsidR="00A601F5" w:rsidRPr="002C0817">
        <w:t xml:space="preserve">eak </w:t>
      </w:r>
      <w:r w:rsidR="00864CE8" w:rsidRPr="002C0817">
        <w:t xml:space="preserve">Net </w:t>
      </w:r>
      <w:r w:rsidR="00A601F5" w:rsidRPr="002C0817">
        <w:t xml:space="preserve">Load </w:t>
      </w:r>
      <w:r w:rsidR="00864CE8" w:rsidRPr="002C0817">
        <w:t>conditions for generation</w:t>
      </w:r>
      <w:r w:rsidR="00A601F5" w:rsidRPr="002C0817">
        <w:t xml:space="preserve">, and </w:t>
      </w:r>
      <w:r w:rsidR="00864CE8" w:rsidRPr="002C0817">
        <w:t xml:space="preserve">(2) </w:t>
      </w:r>
      <w:r w:rsidR="00715B5E" w:rsidRPr="002C0817">
        <w:t>G</w:t>
      </w:r>
      <w:r w:rsidR="00A601F5" w:rsidRPr="002C0817">
        <w:t xml:space="preserve">eneration </w:t>
      </w:r>
      <w:r w:rsidR="00715B5E" w:rsidRPr="002C0817">
        <w:t>R</w:t>
      </w:r>
      <w:r w:rsidR="00A601F5" w:rsidRPr="002C0817">
        <w:t>esources to be dispatched with more realistic assumptions</w:t>
      </w:r>
      <w:r w:rsidR="008F5105" w:rsidRPr="002C0817">
        <w:t xml:space="preserve"> in certain cases</w:t>
      </w:r>
      <w:r w:rsidR="00A601F5" w:rsidRPr="002C0817">
        <w:t>.</w:t>
      </w:r>
      <w:r w:rsidR="00715B5E" w:rsidRPr="002C0817">
        <w:t xml:space="preserve">  </w:t>
      </w:r>
      <w:r w:rsidR="00372E16" w:rsidRPr="002C0817">
        <w:t>Any e</w:t>
      </w:r>
      <w:r w:rsidR="00715B5E" w:rsidRPr="002C0817">
        <w:t>xtraordinary dispatch measures utilized in a study should always be clearly documented in study</w:t>
      </w:r>
      <w:r w:rsidR="00372E16" w:rsidRPr="002C0817">
        <w:t xml:space="preserve"> reports</w:t>
      </w:r>
      <w:r w:rsidR="00715B5E" w:rsidRPr="002C0817">
        <w:t xml:space="preserve"> for stakeholder awareness.  </w:t>
      </w:r>
      <w:r w:rsidR="006B6C3F" w:rsidRPr="002C0817">
        <w:t>It</w:t>
      </w:r>
      <w:r w:rsidR="00715B5E" w:rsidRPr="002C0817">
        <w:t xml:space="preserve"> should be an ongoing focus to ensure that </w:t>
      </w:r>
      <w:r w:rsidR="00B33E23" w:rsidRPr="002C0817">
        <w:t xml:space="preserve">where </w:t>
      </w:r>
      <w:r w:rsidR="00715B5E" w:rsidRPr="002C0817">
        <w:t xml:space="preserve">planning </w:t>
      </w:r>
      <w:r w:rsidR="006D53B7" w:rsidRPr="002C0817">
        <w:t>assumptions</w:t>
      </w:r>
      <w:r w:rsidR="00B052FB" w:rsidRPr="002C0817">
        <w:t xml:space="preserve"> in a study</w:t>
      </w:r>
      <w:r w:rsidR="006D53B7" w:rsidRPr="002C0817">
        <w:t xml:space="preserve"> </w:t>
      </w:r>
      <w:r w:rsidR="00C00D84" w:rsidRPr="002C0817">
        <w:t>(</w:t>
      </w:r>
      <w:r w:rsidR="006D53B7" w:rsidRPr="002C0817">
        <w:t>such as wind dispatch scenario</w:t>
      </w:r>
      <w:r w:rsidR="00715B5E" w:rsidRPr="002C0817">
        <w:t>s</w:t>
      </w:r>
      <w:r w:rsidR="00C00D84" w:rsidRPr="002C0817">
        <w:t>)</w:t>
      </w:r>
      <w:r w:rsidR="00715B5E" w:rsidRPr="002C0817">
        <w:t xml:space="preserve"> </w:t>
      </w:r>
      <w:r w:rsidR="00F51743" w:rsidRPr="002C0817">
        <w:t>are unlikely to</w:t>
      </w:r>
      <w:r w:rsidR="00B33E23" w:rsidRPr="002C0817">
        <w:t xml:space="preserve"> </w:t>
      </w:r>
      <w:r w:rsidR="00715B5E" w:rsidRPr="002C0817">
        <w:t>reflect the likelihood of real time operational conditions</w:t>
      </w:r>
      <w:r w:rsidR="00F51743" w:rsidRPr="002C0817">
        <w:t>,</w:t>
      </w:r>
      <w:r w:rsidR="00214E39" w:rsidRPr="002C0817">
        <w:t xml:space="preserve"> </w:t>
      </w:r>
      <w:r w:rsidR="00F4441F" w:rsidRPr="002C0817">
        <w:t>this is</w:t>
      </w:r>
      <w:r w:rsidR="00D56ED3" w:rsidRPr="002C0817">
        <w:t xml:space="preserve"> expressly articulated</w:t>
      </w:r>
      <w:r w:rsidR="00250B8B" w:rsidRPr="002C0817">
        <w:t>.</w:t>
      </w:r>
    </w:p>
    <w:p w14:paraId="5BE97722" w14:textId="77777777" w:rsidR="00EE3D50" w:rsidRPr="00D56D61" w:rsidRDefault="00EE3D5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89B48A4" w14:textId="77777777" w:rsidTr="00D176CF">
        <w:trPr>
          <w:cantSplit/>
          <w:trHeight w:val="432"/>
        </w:trPr>
        <w:tc>
          <w:tcPr>
            <w:tcW w:w="10440" w:type="dxa"/>
            <w:vAlign w:val="center"/>
          </w:tcPr>
          <w:p w14:paraId="6D906C65" w14:textId="20A56CE3" w:rsidR="009A3772" w:rsidRPr="007C199B" w:rsidRDefault="00CD600A" w:rsidP="007C199B">
            <w:pPr>
              <w:pStyle w:val="NormalArial"/>
              <w:jc w:val="center"/>
              <w:rPr>
                <w:b/>
              </w:rPr>
            </w:pPr>
            <w:r>
              <w:rPr>
                <w:b/>
              </w:rPr>
              <w:t>Revised Cover Page Language</w:t>
            </w:r>
          </w:p>
        </w:tc>
      </w:tr>
    </w:tbl>
    <w:p w14:paraId="177581F4" w14:textId="415F6DA1" w:rsidR="00816C40" w:rsidRPr="00816C40" w:rsidRDefault="00963379" w:rsidP="001D4E6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5CA468ED" w:rsidR="009A3772" w:rsidRDefault="00CD600A" w:rsidP="005E1113">
            <w:pPr>
              <w:pStyle w:val="Header"/>
              <w:jc w:val="center"/>
            </w:pPr>
            <w:r>
              <w:t xml:space="preserve">Revised </w:t>
            </w:r>
            <w:r w:rsidR="009A3772">
              <w:t xml:space="preserve">Proposed </w:t>
            </w:r>
            <w:r w:rsidR="005E1113">
              <w:t>Guide</w:t>
            </w:r>
            <w:r w:rsidR="009A3772">
              <w:t xml:space="preserve"> Language</w:t>
            </w:r>
          </w:p>
        </w:tc>
      </w:tr>
    </w:tbl>
    <w:p w14:paraId="45467632" w14:textId="77777777"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87E6E">
        <w:rPr>
          <w:b/>
          <w:i/>
          <w:szCs w:val="20"/>
        </w:rPr>
        <w:t>3.1.3</w:t>
      </w:r>
      <w:r w:rsidRPr="00F87E6E">
        <w:rPr>
          <w:b/>
          <w:i/>
          <w:szCs w:val="20"/>
        </w:rPr>
        <w:tab/>
        <w:t>Project Evaluation</w:t>
      </w:r>
      <w:bookmarkEnd w:id="0"/>
      <w:bookmarkEnd w:id="1"/>
      <w:bookmarkEnd w:id="2"/>
    </w:p>
    <w:p w14:paraId="3B3139D3" w14:textId="77777777" w:rsidR="00E2308A" w:rsidRPr="00AD6850" w:rsidRDefault="00E2308A" w:rsidP="00E2308A">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r>
        <w:rPr>
          <w:iCs/>
        </w:rPr>
        <w:t xml:space="preserve">including, as applicable, any evidence of Substantiated </w:t>
      </w:r>
      <w:r>
        <w:rPr>
          <w:szCs w:val="20"/>
        </w:rPr>
        <w:t>L</w:t>
      </w:r>
      <w:r>
        <w:rPr>
          <w:iCs/>
        </w:rPr>
        <w:t>oad,</w:t>
      </w:r>
      <w:r w:rsidRPr="00AD6850">
        <w:rPr>
          <w:iCs/>
        </w:rPr>
        <w:t xml:space="preserve"> and </w:t>
      </w:r>
      <w:r>
        <w:rPr>
          <w:iCs/>
        </w:rPr>
        <w:t xml:space="preserve">subject to </w:t>
      </w:r>
      <w:r w:rsidRPr="00AD6850">
        <w:rPr>
          <w:iCs/>
        </w:rPr>
        <w:t xml:space="preserve">consideration of the relative operational impacts of the alternatives.  </w:t>
      </w:r>
    </w:p>
    <w:p w14:paraId="6A842F70" w14:textId="77777777" w:rsidR="00E2308A" w:rsidRDefault="00E2308A" w:rsidP="00E2308A">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6C1CC915" w14:textId="77777777" w:rsidR="00E2308A" w:rsidRDefault="00E2308A" w:rsidP="00E2308A">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w:t>
      </w:r>
      <w:r>
        <w:lastRenderedPageBreak/>
        <w:t xml:space="preserve">reasonable advance notice to the RPG of any proposed adjustments and an opportunity for stakeholder comment on them.  </w:t>
      </w:r>
    </w:p>
    <w:p w14:paraId="275B0BF6" w14:textId="77777777" w:rsidR="00E2308A" w:rsidRDefault="00E2308A" w:rsidP="00E2308A">
      <w:pPr>
        <w:spacing w:after="240"/>
        <w:ind w:left="720" w:hanging="720"/>
      </w:pPr>
      <w:r>
        <w:t>(4)</w:t>
      </w:r>
      <w:r>
        <w:tab/>
        <w:t xml:space="preserve">As part of its independent review of any project classified as Tier 1 pursuant to Protocol Section 3.11.4, ERCOT shall: </w:t>
      </w:r>
    </w:p>
    <w:p w14:paraId="6AE6B468" w14:textId="77777777" w:rsidR="00E2308A" w:rsidRDefault="00E2308A" w:rsidP="00E2308A">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080115B"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47F7B669" w14:textId="77777777" w:rsidR="00283369" w:rsidRDefault="00283369" w:rsidP="00F445A2">
            <w:pPr>
              <w:spacing w:before="120" w:after="240"/>
              <w:rPr>
                <w:b/>
                <w:i/>
              </w:rPr>
            </w:pPr>
            <w:bookmarkStart w:id="6" w:name="_Hlk192594844"/>
            <w:r>
              <w:rPr>
                <w:b/>
                <w:i/>
              </w:rPr>
              <w:t>[PGRR118</w:t>
            </w:r>
            <w:r w:rsidRPr="004B0726">
              <w:rPr>
                <w:b/>
                <w:i/>
              </w:rPr>
              <w:t xml:space="preserve">: </w:t>
            </w:r>
            <w:r>
              <w:rPr>
                <w:b/>
                <w:i/>
              </w:rPr>
              <w:t xml:space="preserve"> Replace paragraph (a) above with the following upon system implementation of NPRR1246:</w:t>
            </w:r>
            <w:r w:rsidRPr="004B0726">
              <w:rPr>
                <w:b/>
                <w:i/>
              </w:rPr>
              <w:t>]</w:t>
            </w:r>
          </w:p>
          <w:p w14:paraId="051DBA48" w14:textId="77777777" w:rsidR="00283369" w:rsidRPr="00A93FFB" w:rsidRDefault="00283369" w:rsidP="00F445A2">
            <w:pPr>
              <w:spacing w:after="240"/>
              <w:ind w:left="1537" w:hanging="720"/>
              <w:rPr>
                <w:iCs/>
              </w:rPr>
            </w:pPr>
            <w:r w:rsidRPr="00AD6850">
              <w:rPr>
                <w:szCs w:val="20"/>
              </w:rPr>
              <w:t>(</w:t>
            </w:r>
            <w:r>
              <w:rPr>
                <w:szCs w:val="20"/>
              </w:rPr>
              <w:t>a</w:t>
            </w:r>
            <w:r w:rsidRPr="00AD6850">
              <w:rPr>
                <w:szCs w:val="20"/>
              </w:rPr>
              <w:t>)</w:t>
            </w:r>
            <w:r w:rsidRPr="00AD6850">
              <w:rPr>
                <w:szCs w:val="20"/>
              </w:rPr>
              <w:tab/>
            </w:r>
            <w:r w:rsidRPr="0057763A">
              <w:rPr>
                <w:szCs w:val="20"/>
              </w:rPr>
              <w:t xml:space="preserve">Perform a generation sensitivity analysis.  The generation sensitivity analysis will evaluate the effect that proposed Generation Resources </w:t>
            </w:r>
            <w:r>
              <w:rPr>
                <w:szCs w:val="20"/>
              </w:rPr>
              <w:t xml:space="preserve">and/or ESRs </w:t>
            </w:r>
            <w:r w:rsidRPr="0057763A">
              <w:rPr>
                <w:szCs w:val="20"/>
              </w:rPr>
              <w:t xml:space="preserve">in or near the study area will have on a recommended transmission project.  Generation Resources </w:t>
            </w:r>
            <w:r>
              <w:rPr>
                <w:szCs w:val="20"/>
              </w:rPr>
              <w:t xml:space="preserve">and ESRs </w:t>
            </w:r>
            <w:r w:rsidRPr="0057763A">
              <w:rPr>
                <w:szCs w:val="20"/>
              </w:rPr>
              <w:t>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r w:rsidRPr="00AD6850">
              <w:rPr>
                <w:szCs w:val="20"/>
              </w:rPr>
              <w:t xml:space="preserve">  </w:t>
            </w:r>
          </w:p>
        </w:tc>
      </w:tr>
      <w:bookmarkEnd w:id="6"/>
    </w:tbl>
    <w:p w14:paraId="570FDA0E" w14:textId="77777777" w:rsidR="00283369" w:rsidRPr="0057763A" w:rsidRDefault="00283369" w:rsidP="00283369">
      <w:pPr>
        <w:ind w:left="1440" w:hanging="720"/>
        <w:rPr>
          <w:szCs w:val="20"/>
        </w:rPr>
      </w:pPr>
    </w:p>
    <w:p w14:paraId="2FA3E408" w14:textId="3118D4BD" w:rsidR="00E2308A" w:rsidRDefault="00E2308A" w:rsidP="00283369">
      <w:pPr>
        <w:spacing w:after="240"/>
        <w:ind w:left="1440" w:hanging="720"/>
        <w:rPr>
          <w:szCs w:val="20"/>
        </w:rPr>
      </w:pPr>
      <w:r w:rsidRPr="0057763A">
        <w:rPr>
          <w:szCs w:val="20"/>
        </w:rPr>
        <w:t>(b)</w:t>
      </w:r>
      <w:r>
        <w:rPr>
          <w:szCs w:val="20"/>
        </w:rPr>
        <w:tab/>
      </w:r>
      <w:del w:id="7" w:author="ERCOT" w:date="2025-03-28T14:37:00Z">
        <w:r w:rsidRPr="0057763A" w:rsidDel="00B76D4A">
          <w:rPr>
            <w:szCs w:val="20"/>
          </w:rPr>
          <w:delText xml:space="preserve">Evaluate impacts related to the </w:delText>
        </w:r>
        <w:r w:rsidDel="00B76D4A">
          <w:rPr>
            <w:szCs w:val="20"/>
          </w:rPr>
          <w:delText>l</w:delText>
        </w:r>
        <w:r w:rsidRPr="0057763A" w:rsidDel="00B76D4A">
          <w:rPr>
            <w:szCs w:val="20"/>
          </w:rPr>
          <w:delText>oad scaling used in the study on any constraints resulting in project recommendations.  The results of this evaluation shall be included in the final recommendations in the independent review.</w:delText>
        </w:r>
      </w:del>
      <w:ins w:id="8" w:author="ERCOT" w:date="2025-03-28T14:37:00Z">
        <w:r w:rsidR="00B76D4A">
          <w:rPr>
            <w:szCs w:val="20"/>
          </w:rPr>
          <w:t>Evaluate impacts related to large generators</w:t>
        </w:r>
        <w:r w:rsidR="00B76D4A" w:rsidRPr="0057763A">
          <w:rPr>
            <w:szCs w:val="20"/>
          </w:rPr>
          <w:t xml:space="preserve"> </w:t>
        </w:r>
        <w:r w:rsidR="00B76D4A">
          <w:rPr>
            <w:szCs w:val="20"/>
          </w:rPr>
          <w:t xml:space="preserve">in or near the study area </w:t>
        </w:r>
        <w:r w:rsidR="00B76D4A" w:rsidRPr="0057763A">
          <w:rPr>
            <w:szCs w:val="20"/>
          </w:rPr>
          <w:t xml:space="preserve">that </w:t>
        </w:r>
        <w:r w:rsidR="00B76D4A">
          <w:rPr>
            <w:szCs w:val="20"/>
          </w:rPr>
          <w:t>are</w:t>
        </w:r>
        <w:r w:rsidR="00B76D4A" w:rsidRPr="0057763A">
          <w:rPr>
            <w:szCs w:val="20"/>
          </w:rPr>
          <w:t xml:space="preserve"> included in the study cases </w:t>
        </w:r>
        <w:r w:rsidR="00B76D4A">
          <w:rPr>
            <w:szCs w:val="20"/>
          </w:rPr>
          <w:t>but are not in the interconnection queue by removing those generators from the analysis</w:t>
        </w:r>
        <w:r w:rsidR="00B76D4A" w:rsidRPr="0057763A">
          <w:rPr>
            <w:szCs w:val="20"/>
          </w:rPr>
          <w:t xml:space="preserve">. </w:t>
        </w:r>
      </w:ins>
      <w:ins w:id="9" w:author="ERCOT" w:date="2025-03-28T14:42:00Z">
        <w:r w:rsidR="00337B59">
          <w:rPr>
            <w:szCs w:val="20"/>
          </w:rPr>
          <w:t xml:space="preserve"> </w:t>
        </w:r>
      </w:ins>
      <w:ins w:id="10" w:author="ERCOT" w:date="2025-03-28T14:37:00Z">
        <w:r w:rsidR="00B76D4A" w:rsidRPr="0057763A">
          <w:rPr>
            <w:szCs w:val="20"/>
          </w:rPr>
          <w:t>The results of this evaluation shall be included in the final recommendations in the independent review</w:t>
        </w:r>
        <w:r w:rsidR="00B76D4A">
          <w:rPr>
            <w:szCs w:val="20"/>
          </w:rPr>
          <w:t>.</w:t>
        </w:r>
      </w:ins>
    </w:p>
    <w:p w14:paraId="686316DB" w14:textId="555162B5" w:rsidR="00E2308A" w:rsidRPr="00E2308A" w:rsidRDefault="00E2308A" w:rsidP="00E2308A">
      <w:pPr>
        <w:spacing w:after="240"/>
        <w:ind w:left="720" w:hanging="720"/>
        <w:rPr>
          <w:szCs w:val="20"/>
        </w:rPr>
      </w:pPr>
      <w:r>
        <w:rPr>
          <w:szCs w:val="20"/>
        </w:rPr>
        <w:t>(5)</w:t>
      </w:r>
      <w:r>
        <w:rPr>
          <w:szCs w:val="20"/>
        </w:rPr>
        <w:tab/>
        <w:t>ERCOT’s independent review shall incorporate and consider historical load and any Substantiated Load.</w:t>
      </w:r>
      <w:bookmarkEnd w:id="3"/>
    </w:p>
    <w:p w14:paraId="4A2F025C" w14:textId="02E6B965" w:rsidR="0061719C" w:rsidRDefault="0061719C" w:rsidP="0061719C">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308223E7" w14:textId="77777777" w:rsidR="00283369" w:rsidRDefault="00283369" w:rsidP="0061719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7160C50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09EB4A6C"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(2) above with the following upon system implementation of NPRR1246:</w:t>
            </w:r>
            <w:r w:rsidRPr="004B0726">
              <w:rPr>
                <w:b/>
                <w:i/>
              </w:rPr>
              <w:t>]</w:t>
            </w:r>
          </w:p>
          <w:p w14:paraId="2292B61A" w14:textId="77777777" w:rsidR="00283369" w:rsidRPr="00A93FFB" w:rsidRDefault="00283369" w:rsidP="00F445A2">
            <w:pPr>
              <w:spacing w:after="240"/>
              <w:ind w:left="817" w:hanging="720"/>
              <w:rPr>
                <w:iCs/>
              </w:rPr>
            </w:pPr>
            <w:r w:rsidRPr="00AD6850">
              <w:rPr>
                <w:szCs w:val="20"/>
              </w:rPr>
              <w:t>(</w:t>
            </w:r>
            <w:r>
              <w:rPr>
                <w:szCs w:val="20"/>
              </w:rPr>
              <w:t>2</w:t>
            </w:r>
            <w:r w:rsidRPr="00AD6850">
              <w:rPr>
                <w:szCs w:val="20"/>
              </w:rPr>
              <w:t>)</w:t>
            </w:r>
            <w:r w:rsidRPr="00AD6850">
              <w:rPr>
                <w:szCs w:val="20"/>
              </w:rPr>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r>
              <w:rPr>
                <w:iCs/>
              </w:rPr>
              <w:t xml:space="preserve">and Mothballed ESRs </w:t>
            </w:r>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and ESRs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r w:rsidRPr="00AD6850">
              <w:rPr>
                <w:szCs w:val="20"/>
              </w:rPr>
              <w:t xml:space="preserve"> </w:t>
            </w:r>
          </w:p>
        </w:tc>
      </w:tr>
    </w:tbl>
    <w:p w14:paraId="087CBC9B" w14:textId="77777777" w:rsidR="0061719C" w:rsidRDefault="0061719C" w:rsidP="00283369">
      <w:pPr>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626BAE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3A64B049"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(4) above with the following upon system implementation of NPRR1246:</w:t>
            </w:r>
            <w:r w:rsidRPr="004B0726">
              <w:rPr>
                <w:b/>
                <w:i/>
              </w:rPr>
              <w:t>]</w:t>
            </w:r>
          </w:p>
          <w:p w14:paraId="43CBA754" w14:textId="77777777" w:rsidR="00283369" w:rsidRDefault="00283369" w:rsidP="00F445A2">
            <w:pPr>
              <w:spacing w:after="240"/>
              <w:ind w:left="720" w:hanging="720"/>
            </w:pPr>
            <w:r>
              <w:t>(4)</w:t>
            </w:r>
            <w:r>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76DF0DF1" w14:textId="77777777" w:rsidR="00283369" w:rsidRPr="00A93FFB" w:rsidRDefault="00283369" w:rsidP="00F445A2">
            <w:pPr>
              <w:spacing w:after="240"/>
              <w:ind w:left="1440" w:hanging="720"/>
              <w:rPr>
                <w:iCs/>
              </w:rPr>
            </w:pPr>
            <w:r>
              <w:lastRenderedPageBreak/>
              <w:t>(a)</w:t>
            </w:r>
            <w:r>
              <w:tab/>
              <w:t>ERCOT will post and maintain the current list of Generation Resources and ESRs that will be set to out of service pursuant to paragraph (4) above on the ERCOT website.</w:t>
            </w:r>
            <w:r w:rsidRPr="00AD6850">
              <w:rPr>
                <w:szCs w:val="20"/>
              </w:rPr>
              <w:t xml:space="preserve"> </w:t>
            </w:r>
          </w:p>
        </w:tc>
      </w:tr>
    </w:tbl>
    <w:p w14:paraId="77A5FEF1" w14:textId="77777777" w:rsidR="00283369" w:rsidRDefault="00283369" w:rsidP="00283369"/>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3D4BDB6A" w14:textId="5CA5AE9E" w:rsidR="00FB654D" w:rsidRDefault="0061719C" w:rsidP="00816C40">
      <w:pPr>
        <w:spacing w:before="240" w:after="240"/>
        <w:ind w:left="720" w:hanging="720"/>
        <w:rPr>
          <w:ins w:id="11" w:author="ERCOT" w:date="2025-02-25T16:48:00Z"/>
        </w:rPr>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6A2B4758" w14:textId="77777777" w:rsidR="00975744" w:rsidRPr="00D34DEE" w:rsidRDefault="00975744" w:rsidP="00975744">
      <w:pPr>
        <w:spacing w:after="240"/>
        <w:ind w:left="720" w:hanging="720"/>
        <w:rPr>
          <w:ins w:id="12" w:author="ERCOT" w:date="2025-02-25T16:48:00Z"/>
          <w:iCs/>
        </w:rPr>
      </w:pPr>
      <w:bookmarkStart w:id="13" w:name="_Toc194047566"/>
      <w:bookmarkStart w:id="14" w:name="_Toc164932176"/>
      <w:bookmarkStart w:id="15" w:name="_Toc164932191"/>
      <w:bookmarkStart w:id="16" w:name="_Toc181432019"/>
      <w:bookmarkStart w:id="17" w:name="_Toc221086128"/>
      <w:bookmarkStart w:id="18" w:name="_Toc257809869"/>
      <w:bookmarkStart w:id="19" w:name="_Toc307384176"/>
      <w:bookmarkStart w:id="20" w:name="_Toc532803572"/>
      <w:bookmarkStart w:id="21" w:name="_Toc178160745"/>
      <w:bookmarkEnd w:id="5"/>
      <w:r>
        <w:t>(7)</w:t>
      </w:r>
      <w:r>
        <w:tab/>
        <w:t xml:space="preserve">ERCOT shall apply a reliability margin on applicable Interconnection Reliability </w:t>
      </w:r>
      <w:r w:rsidRPr="009D38F3">
        <w:t xml:space="preserve">Operating Limits (IROLs) and/or stability-related </w:t>
      </w:r>
      <w:r>
        <w:t>s</w:t>
      </w:r>
      <w:r w:rsidRPr="009D38F3">
        <w:t xml:space="preserve">ystem </w:t>
      </w:r>
      <w:r>
        <w:t>o</w:t>
      </w:r>
      <w:r w:rsidRPr="009D38F3">
        <w:t xml:space="preserve">perating </w:t>
      </w:r>
      <w:r>
        <w:t>l</w:t>
      </w:r>
      <w:r w:rsidRPr="009D38F3">
        <w:t xml:space="preserve">imits, </w:t>
      </w:r>
      <w:r w:rsidRPr="009931ED">
        <w:t>consistent with the ERCOT operating procedures when such limits are modeled in the Regional Transmission Plan reliability and economic cases.</w:t>
      </w:r>
      <w:r>
        <w:t xml:space="preserve">  </w:t>
      </w:r>
      <w:r w:rsidRPr="00A17657">
        <w:t>ERCOT shall use the current operating limit with reliability margin applied or best available information in determining the appropriate modeled limit for the future year being evaluated.</w:t>
      </w:r>
      <w:r>
        <w:t xml:space="preserve"> </w:t>
      </w:r>
    </w:p>
    <w:p w14:paraId="195CEDE9" w14:textId="77777777" w:rsidR="00975744" w:rsidRPr="00BA2009" w:rsidRDefault="00975744" w:rsidP="00975744">
      <w:pPr>
        <w:spacing w:before="240" w:after="240"/>
        <w:ind w:left="720" w:hanging="720"/>
        <w:rPr>
          <w:ins w:id="22" w:author="ERCOT" w:date="2024-09-09T09:28:00Z"/>
        </w:rPr>
      </w:pPr>
      <w:ins w:id="23" w:author="ERCOT" w:date="2025-02-25T16:49:00Z">
        <w:r>
          <w:t>(</w:t>
        </w:r>
        <w:del w:id="24" w:author="ERCOT Market Rules" w:date="2025-07-10T16:02:00Z" w16du:dateUtc="2025-07-10T21:02:00Z">
          <w:r w:rsidDel="00524648">
            <w:delText>7</w:delText>
          </w:r>
        </w:del>
      </w:ins>
      <w:ins w:id="25" w:author="ERCOT Market Rules" w:date="2025-07-10T16:02:00Z" w16du:dateUtc="2025-07-10T21:02:00Z">
        <w:r>
          <w:t>8</w:t>
        </w:r>
      </w:ins>
      <w:ins w:id="26" w:author="ERCOT" w:date="2025-02-25T16:49:00Z">
        <w:r>
          <w:t>)</w:t>
        </w:r>
        <w:r>
          <w:tab/>
          <w:t xml:space="preserve">ERCOT must provide reasonable advance notice to the RPG of </w:t>
        </w:r>
      </w:ins>
      <w:ins w:id="27" w:author="ERCOT" w:date="2025-02-25T16:53:00Z">
        <w:r>
          <w:t xml:space="preserve">additional generation </w:t>
        </w:r>
      </w:ins>
      <w:ins w:id="28" w:author="ERCOT" w:date="2025-03-14T15:58:00Z">
        <w:r>
          <w:t>propose</w:t>
        </w:r>
      </w:ins>
      <w:ins w:id="29" w:author="ERCOT" w:date="2025-03-14T15:59:00Z">
        <w:r>
          <w:t xml:space="preserve">d to be </w:t>
        </w:r>
      </w:ins>
      <w:ins w:id="30" w:author="ERCOT" w:date="2025-02-25T16:53:00Z">
        <w:r>
          <w:t xml:space="preserve">added </w:t>
        </w:r>
      </w:ins>
      <w:ins w:id="31" w:author="ERCOT" w:date="2025-03-11T19:17:00Z">
        <w:r>
          <w:t>to the base case</w:t>
        </w:r>
      </w:ins>
      <w:ins w:id="32" w:author="ERCOT" w:date="2025-03-11T19:59:00Z">
        <w:r>
          <w:t>s</w:t>
        </w:r>
      </w:ins>
      <w:ins w:id="33" w:author="ERCOT" w:date="2025-03-11T19:17:00Z">
        <w:r>
          <w:t xml:space="preserve"> </w:t>
        </w:r>
      </w:ins>
      <w:ins w:id="34" w:author="ERCOT" w:date="2025-02-25T16:53:00Z">
        <w:r>
          <w:t xml:space="preserve">in </w:t>
        </w:r>
      </w:ins>
      <w:ins w:id="35" w:author="ERCOT" w:date="2025-03-11T19:57:00Z">
        <w:r>
          <w:t xml:space="preserve">accordance with </w:t>
        </w:r>
      </w:ins>
      <w:ins w:id="36" w:author="ERCOT" w:date="2025-02-25T16:54:00Z">
        <w:r>
          <w:t xml:space="preserve">paragraph (5) of </w:t>
        </w:r>
      </w:ins>
      <w:ins w:id="37" w:author="ERCOT" w:date="2025-02-25T16:53:00Z">
        <w:r>
          <w:t>Section 6.9</w:t>
        </w:r>
      </w:ins>
      <w:ins w:id="38" w:author="ERCOT" w:date="2025-02-25T17:10:00Z">
        <w:r>
          <w:t>,</w:t>
        </w:r>
      </w:ins>
      <w:ins w:id="39" w:author="ERCOT" w:date="2025-02-25T16:49:00Z">
        <w:r>
          <w:t xml:space="preserve"> and</w:t>
        </w:r>
      </w:ins>
      <w:ins w:id="40" w:author="ERCOT" w:date="2025-02-25T17:11:00Z">
        <w:r>
          <w:t xml:space="preserve"> an opportunity for stakeholder comment</w:t>
        </w:r>
      </w:ins>
      <w:ins w:id="41" w:author="ERCOT" w:date="2025-02-25T16:49:00Z">
        <w:r>
          <w:t>.</w:t>
        </w:r>
      </w:ins>
    </w:p>
    <w:p w14:paraId="2AA0E345" w14:textId="77777777" w:rsidR="00321179" w:rsidRPr="00CD7014" w:rsidRDefault="00321179" w:rsidP="00321179">
      <w:pPr>
        <w:keepNext/>
        <w:tabs>
          <w:tab w:val="left" w:pos="1080"/>
        </w:tabs>
        <w:spacing w:before="240" w:after="240"/>
        <w:ind w:left="1080" w:hanging="1080"/>
        <w:outlineLvl w:val="2"/>
        <w:rPr>
          <w:b/>
          <w:bCs/>
          <w:i/>
          <w:szCs w:val="20"/>
        </w:rPr>
      </w:pPr>
      <w:r w:rsidRPr="00CD7014">
        <w:rPr>
          <w:b/>
          <w:bCs/>
          <w:i/>
        </w:rPr>
        <w:t>5.</w:t>
      </w:r>
      <w:r>
        <w:rPr>
          <w:b/>
          <w:bCs/>
          <w:i/>
        </w:rPr>
        <w:t>2</w:t>
      </w:r>
      <w:r w:rsidRPr="00CD7014">
        <w:rPr>
          <w:b/>
          <w:bCs/>
          <w:i/>
        </w:rPr>
        <w:t>.1</w:t>
      </w:r>
      <w:r w:rsidRPr="00CD7014">
        <w:rPr>
          <w:b/>
          <w:bCs/>
          <w:i/>
        </w:rPr>
        <w:tab/>
        <w:t>Applicability</w:t>
      </w:r>
      <w:bookmarkEnd w:id="13"/>
    </w:p>
    <w:p w14:paraId="793B9E63" w14:textId="77777777" w:rsidR="00321179" w:rsidRPr="00CD7014" w:rsidRDefault="00321179" w:rsidP="00321179">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7F383160" w14:textId="77777777" w:rsidR="00321179" w:rsidRPr="00CD7014" w:rsidRDefault="00321179" w:rsidP="00321179">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29CB21FE" w14:textId="77777777" w:rsidR="00321179" w:rsidRDefault="00321179" w:rsidP="00321179">
      <w:pPr>
        <w:spacing w:after="240"/>
        <w:ind w:left="1440" w:hanging="720"/>
        <w:rPr>
          <w:szCs w:val="20"/>
        </w:rPr>
      </w:pPr>
      <w:r>
        <w:rPr>
          <w:szCs w:val="20"/>
        </w:rPr>
        <w:lastRenderedPageBreak/>
        <w:t>(b)</w:t>
      </w:r>
      <w:r>
        <w:rPr>
          <w:szCs w:val="20"/>
        </w:rPr>
        <w:tab/>
        <w:t>Any Entity proposing to interconnect a Settlement Only Generator (SOG) to the ERCOT System; or</w:t>
      </w:r>
    </w:p>
    <w:p w14:paraId="70E3D953" w14:textId="77777777" w:rsidR="00321179" w:rsidRPr="00CD7014" w:rsidRDefault="00321179" w:rsidP="00321179">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70152D00" w14:textId="77777777" w:rsidR="00321179" w:rsidRPr="00CD7014" w:rsidRDefault="00321179" w:rsidP="00321179">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76C4FE8" w14:textId="77777777" w:rsidR="00321179" w:rsidRDefault="00321179" w:rsidP="00321179">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1C2A0A3D"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114281AD" w14:textId="77777777" w:rsidR="00321179" w:rsidRPr="00C26124" w:rsidRDefault="00321179" w:rsidP="009B2F9F">
            <w:pPr>
              <w:spacing w:before="120" w:after="240"/>
              <w:rPr>
                <w:b/>
                <w:i/>
              </w:rPr>
            </w:pPr>
            <w:bookmarkStart w:id="42" w:name="_Hlk192595913"/>
            <w:r w:rsidRPr="00C26124">
              <w:rPr>
                <w:b/>
                <w:i/>
              </w:rPr>
              <w:t>[PGRR118:  Replace paragraph (</w:t>
            </w:r>
            <w:r>
              <w:rPr>
                <w:b/>
                <w:i/>
              </w:rPr>
              <w:t>ii</w:t>
            </w:r>
            <w:r w:rsidRPr="00C26124">
              <w:rPr>
                <w:b/>
                <w:i/>
              </w:rPr>
              <w:t xml:space="preserve">) above </w:t>
            </w:r>
            <w:r>
              <w:rPr>
                <w:b/>
                <w:i/>
              </w:rPr>
              <w:t>with the following</w:t>
            </w:r>
            <w:r w:rsidRPr="00C26124">
              <w:rPr>
                <w:b/>
                <w:i/>
              </w:rPr>
              <w:t xml:space="preserve"> upon system implementation of NPRR1246:]</w:t>
            </w:r>
          </w:p>
          <w:p w14:paraId="3F759035" w14:textId="77777777" w:rsidR="00321179" w:rsidRPr="00C26124" w:rsidRDefault="00321179" w:rsidP="009B2F9F">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42"/>
    <w:p w14:paraId="13D7767E" w14:textId="0A8CF750" w:rsidR="00321179" w:rsidRPr="00DD29C7" w:rsidRDefault="00321179" w:rsidP="00321179">
      <w:pPr>
        <w:spacing w:before="240" w:after="240"/>
        <w:ind w:left="2160" w:hanging="720"/>
      </w:pPr>
      <w:r>
        <w:t>(iii)</w:t>
      </w:r>
      <w:r>
        <w:tab/>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in a manner that is deemed to require further study in accordance with the process outlined in paragraph (</w:t>
      </w:r>
      <w:del w:id="43" w:author="ERCOT" w:date="2025-03-28T15:16:00Z">
        <w:r w:rsidDel="00321179">
          <w:delText>5</w:delText>
        </w:r>
      </w:del>
      <w:ins w:id="44" w:author="ERCOT" w:date="2025-03-28T15:16:00Z">
        <w:r>
          <w:t>6</w:t>
        </w:r>
      </w:ins>
      <w:r>
        <w:t xml:space="preserve">) of Section 5.5, Generator Commissioning and Continuing Operations; </w:t>
      </w:r>
      <w:r w:rsidRPr="00DD29C7">
        <w:t xml:space="preserve"> </w:t>
      </w:r>
    </w:p>
    <w:p w14:paraId="4BE97951" w14:textId="77777777" w:rsidR="00321179" w:rsidRDefault="00321179" w:rsidP="00321179">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6E00572" w14:textId="77777777" w:rsidR="00321179" w:rsidRPr="00CD7014" w:rsidRDefault="00321179" w:rsidP="00321179">
      <w:pPr>
        <w:spacing w:after="240"/>
        <w:ind w:left="2160" w:hanging="720"/>
      </w:pPr>
      <w:r>
        <w:t>(v)</w:t>
      </w:r>
      <w:r>
        <w:tab/>
        <w:t>Increasing the aggregate nameplate capacity of a generator less than ten MW to ten MW or greater.</w:t>
      </w:r>
    </w:p>
    <w:p w14:paraId="6B3DCB44" w14:textId="77777777" w:rsidR="00321179" w:rsidRDefault="00321179" w:rsidP="00321179">
      <w:pPr>
        <w:pStyle w:val="BodyTextNumbered"/>
      </w:pPr>
      <w:r>
        <w:t>(2)</w:t>
      </w:r>
      <w:r>
        <w:tab/>
        <w:t>For the purposes of Section 5, the term “generator” includes but is not limited to a Generation Resource, SOG, and ESR.</w:t>
      </w:r>
    </w:p>
    <w:p w14:paraId="3CABDC46" w14:textId="77777777" w:rsidR="00321179" w:rsidRDefault="00321179" w:rsidP="00321179">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82E4AEA" w14:textId="77777777" w:rsidR="00321179" w:rsidRDefault="00321179" w:rsidP="00321179">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2FCB28D" w14:textId="77777777" w:rsidR="00321179" w:rsidRDefault="00321179" w:rsidP="00321179">
      <w:pPr>
        <w:pStyle w:val="BodyTextNumbered"/>
      </w:pPr>
      <w:r>
        <w:lastRenderedPageBreak/>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35A7FE7" w14:textId="77777777" w:rsidR="00321179" w:rsidRDefault="00321179" w:rsidP="00321179">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41E968A1" w14:textId="77777777" w:rsidR="00321179" w:rsidRDefault="00321179" w:rsidP="00321179">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4500982D" w14:textId="77777777" w:rsidR="00321179" w:rsidRDefault="00321179" w:rsidP="00321179">
      <w:pPr>
        <w:pStyle w:val="H3"/>
      </w:pPr>
      <w:bookmarkStart w:id="45" w:name="_Toc194047581"/>
      <w:bookmarkEnd w:id="14"/>
      <w:r w:rsidRPr="00DF4AA8">
        <w:rPr>
          <w:szCs w:val="24"/>
        </w:rPr>
        <w:t>5.</w:t>
      </w:r>
      <w:r>
        <w:rPr>
          <w:szCs w:val="24"/>
        </w:rPr>
        <w:t>3</w:t>
      </w:r>
      <w:r w:rsidRPr="00DF4AA8">
        <w:rPr>
          <w:szCs w:val="24"/>
        </w:rPr>
        <w:t>.2</w:t>
      </w:r>
      <w:r w:rsidRPr="00DF4AA8">
        <w:rPr>
          <w:szCs w:val="24"/>
        </w:rPr>
        <w:tab/>
        <w:t>Full Interconnection Study</w:t>
      </w:r>
      <w:bookmarkEnd w:id="45"/>
    </w:p>
    <w:p w14:paraId="42DACBEA" w14:textId="77777777" w:rsidR="00321179" w:rsidRDefault="00321179" w:rsidP="00321179">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32AAF0FB"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ECDBA7B" w14:textId="77777777" w:rsidR="00321179" w:rsidRPr="00C26124" w:rsidRDefault="00321179" w:rsidP="009B2F9F">
            <w:pPr>
              <w:spacing w:before="120" w:after="240"/>
              <w:rPr>
                <w:b/>
                <w:i/>
              </w:rPr>
            </w:pPr>
            <w:r w:rsidRPr="00C26124">
              <w:rPr>
                <w:b/>
                <w:i/>
              </w:rPr>
              <w:t>[PGRR118:  Replace paragraph (</w:t>
            </w:r>
            <w:r>
              <w:rPr>
                <w:b/>
                <w:i/>
              </w:rPr>
              <w:t>1</w:t>
            </w:r>
            <w:r w:rsidRPr="00C26124">
              <w:rPr>
                <w:b/>
                <w:i/>
              </w:rPr>
              <w:t>) above</w:t>
            </w:r>
            <w:r>
              <w:rPr>
                <w:b/>
                <w:i/>
              </w:rPr>
              <w:t xml:space="preserve"> with the following</w:t>
            </w:r>
            <w:r w:rsidRPr="00C26124">
              <w:rPr>
                <w:b/>
                <w:i/>
              </w:rPr>
              <w:t xml:space="preserve"> upon system implementation of NPRR1246:]</w:t>
            </w:r>
          </w:p>
          <w:p w14:paraId="1577DECC" w14:textId="77777777" w:rsidR="00321179" w:rsidRPr="00C26124" w:rsidRDefault="00321179" w:rsidP="009B2F9F">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62EBA1DA" w14:textId="77777777" w:rsidR="00321179" w:rsidRDefault="00321179" w:rsidP="00321179">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04AD0BC7" w14:textId="77777777" w:rsidR="00321179" w:rsidRDefault="00321179" w:rsidP="00321179">
      <w:pPr>
        <w:pStyle w:val="BodyTextNumbered"/>
        <w:rPr>
          <w:szCs w:val="24"/>
        </w:rPr>
      </w:pPr>
      <w:r w:rsidRPr="00DF4AA8">
        <w:rPr>
          <w:szCs w:val="24"/>
        </w:rPr>
        <w:lastRenderedPageBreak/>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7DA99420" w14:textId="77777777" w:rsidR="00321179" w:rsidRDefault="00321179" w:rsidP="00321179">
      <w:pPr>
        <w:pStyle w:val="BodyTextNumbered"/>
        <w:ind w:left="1440"/>
        <w:rPr>
          <w:szCs w:val="24"/>
        </w:rPr>
      </w:pPr>
      <w:r>
        <w:rPr>
          <w:szCs w:val="24"/>
        </w:rPr>
        <w:t>(a)</w:t>
      </w:r>
      <w:r>
        <w:rPr>
          <w:szCs w:val="24"/>
        </w:rPr>
        <w:tab/>
        <w:t>A request to proceed with the FIS via the online RIOO system;</w:t>
      </w:r>
    </w:p>
    <w:p w14:paraId="6DA490B9" w14:textId="280D682B" w:rsidR="00321179" w:rsidRDefault="00321179" w:rsidP="00321179">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w:t>
      </w:r>
      <w:ins w:id="46" w:author="ERCOT" w:date="2025-03-28T15:20:00Z">
        <w:r>
          <w:rPr>
            <w:szCs w:val="24"/>
          </w:rPr>
          <w:t>;</w:t>
        </w:r>
      </w:ins>
      <w:del w:id="47" w:author="ERCOT" w:date="2025-03-28T15:20:00Z">
        <w:r w:rsidDel="00321179">
          <w:rPr>
            <w:szCs w:val="24"/>
          </w:rPr>
          <w:delText>.  This information includes, among other things, the appropriate d</w:delText>
        </w:r>
        <w:r w:rsidRPr="00DD1DA0" w:rsidDel="00321179">
          <w:rPr>
            <w:szCs w:val="24"/>
          </w:rPr>
          <w:delText xml:space="preserve">ynamic model </w:delText>
        </w:r>
        <w:r w:rsidDel="00321179">
          <w:rPr>
            <w:szCs w:val="24"/>
          </w:rPr>
          <w:delText>for</w:delText>
        </w:r>
        <w:r w:rsidRPr="00DD1DA0" w:rsidDel="00321179">
          <w:rPr>
            <w:szCs w:val="24"/>
          </w:rPr>
          <w:delText xml:space="preserve"> the proposed </w:delText>
        </w:r>
        <w:r w:rsidDel="00321179">
          <w:rPr>
            <w:szCs w:val="24"/>
          </w:rPr>
          <w:delText>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Pr>
          <w:szCs w:val="24"/>
        </w:rPr>
        <w:t xml:space="preserve"> </w:t>
      </w:r>
      <w:del w:id="48" w:author="ERCOT" w:date="2025-03-28T15:20:00Z">
        <w:r w:rsidDel="00321179">
          <w:rPr>
            <w:szCs w:val="24"/>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DD1DA0" w:rsidDel="00321179">
          <w:delText xml:space="preserve">If no compatible model exists, the IE shall work with a consultant or software vendor to develop and supply accurate/appropriate models along with other associated data.  These models shall be incorporated into the standard model libraries of </w:delText>
        </w:r>
        <w:r w:rsidDel="00321179">
          <w:delText>all</w:delText>
        </w:r>
        <w:r w:rsidRPr="00DD1DA0" w:rsidDel="00321179">
          <w:delText xml:space="preserve"> software packages</w:delText>
        </w:r>
        <w:r w:rsidRPr="00584928" w:rsidDel="00321179">
          <w:delText>;</w:delText>
        </w:r>
      </w:del>
    </w:p>
    <w:p w14:paraId="5D510836" w14:textId="77777777" w:rsidR="00321179" w:rsidRDefault="00321179" w:rsidP="00321179">
      <w:pPr>
        <w:pStyle w:val="BodyTextNumbered"/>
        <w:ind w:left="1440"/>
        <w:rPr>
          <w:szCs w:val="24"/>
        </w:rPr>
      </w:pPr>
      <w:r w:rsidRPr="0037188C">
        <w:rPr>
          <w:szCs w:val="24"/>
        </w:rPr>
        <w:t>(c)</w:t>
      </w:r>
      <w:r w:rsidRPr="0037188C">
        <w:rPr>
          <w:szCs w:val="24"/>
        </w:rPr>
        <w:tab/>
        <w:t>A</w:t>
      </w:r>
      <w:r>
        <w:rPr>
          <w:szCs w:val="24"/>
        </w:rPr>
        <w:t>n</w:t>
      </w:r>
      <w:r w:rsidRPr="0037188C">
        <w:rPr>
          <w:szCs w:val="24"/>
        </w:rPr>
        <w:t xml:space="preserve"> </w:t>
      </w:r>
      <w:r>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08B4D4F7" w14:textId="77777777" w:rsidR="00321179" w:rsidRPr="00125FDA" w:rsidRDefault="00321179" w:rsidP="00321179">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1C5AB6F0" w14:textId="77777777" w:rsidR="00321179" w:rsidRDefault="00321179" w:rsidP="00321179">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5F28D94C" w14:textId="77777777" w:rsidR="00321179" w:rsidRPr="00584928" w:rsidRDefault="00321179" w:rsidP="00321179">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3D2516B8" w14:textId="77777777" w:rsidR="00321179" w:rsidRPr="00584928" w:rsidRDefault="00321179" w:rsidP="00321179">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52E57014" w14:textId="77777777" w:rsidR="00321179" w:rsidRPr="00584928" w:rsidRDefault="00321179" w:rsidP="00321179">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470983EF" w14:textId="77777777" w:rsidR="00321179" w:rsidRDefault="00321179" w:rsidP="00321179">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29A9AE75"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3174B67" w14:textId="77777777" w:rsidR="00321179" w:rsidRPr="00C26124" w:rsidRDefault="00321179" w:rsidP="009B2F9F">
            <w:pPr>
              <w:spacing w:before="120" w:after="240"/>
              <w:rPr>
                <w:b/>
                <w:i/>
              </w:rPr>
            </w:pPr>
            <w:r w:rsidRPr="00C26124">
              <w:rPr>
                <w:b/>
                <w:i/>
              </w:rPr>
              <w:lastRenderedPageBreak/>
              <w:t>[PGRR118:  Replace paragraph (</w:t>
            </w:r>
            <w:r>
              <w:rPr>
                <w:b/>
                <w:i/>
              </w:rPr>
              <w:t>e</w:t>
            </w:r>
            <w:r w:rsidRPr="00C26124">
              <w:rPr>
                <w:b/>
                <w:i/>
              </w:rPr>
              <w:t xml:space="preserve">) above </w:t>
            </w:r>
            <w:r>
              <w:rPr>
                <w:b/>
                <w:i/>
              </w:rPr>
              <w:t>with the following</w:t>
            </w:r>
            <w:r w:rsidRPr="00C26124">
              <w:rPr>
                <w:b/>
                <w:i/>
              </w:rPr>
              <w:t xml:space="preserve"> upon system implementation of NPRR1246:]</w:t>
            </w:r>
          </w:p>
          <w:p w14:paraId="3FB4979E" w14:textId="77777777" w:rsidR="00321179" w:rsidRPr="00584928" w:rsidRDefault="00321179" w:rsidP="009B2F9F">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0E296324" w14:textId="77777777" w:rsidR="00321179" w:rsidRPr="00584928" w:rsidRDefault="00321179" w:rsidP="009B2F9F">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4CD0E47" w14:textId="77777777" w:rsidR="00321179" w:rsidRPr="00C26124" w:rsidRDefault="00321179" w:rsidP="009B2F9F">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19765840" w14:textId="77777777" w:rsidR="00321179" w:rsidRDefault="00321179" w:rsidP="006023CA">
      <w:pPr>
        <w:pStyle w:val="BodyTextNumbered"/>
        <w:spacing w:before="240"/>
        <w:rPr>
          <w:ins w:id="49" w:author="ERCOT" w:date="2025-03-28T15:21:00Z"/>
          <w:szCs w:val="24"/>
        </w:rPr>
      </w:pPr>
      <w:ins w:id="50" w:author="ERCOT" w:date="2025-03-28T15:21:00Z">
        <w:r>
          <w:rPr>
            <w:szCs w:val="24"/>
          </w:rPr>
          <w:t>(4)</w:t>
        </w:r>
        <w:r>
          <w:rPr>
            <w:szCs w:val="24"/>
          </w:rPr>
          <w:tab/>
          <w:t>To initiate an FIS stability study, the IE must submit via the online RIOO system the required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If no compatible model exists, the IE shall work with a consultant or software vendor to develop and supply accurate</w:t>
        </w:r>
        <w:r>
          <w:t xml:space="preserve"> and </w:t>
        </w:r>
        <w:r w:rsidRPr="00DD1DA0">
          <w:t xml:space="preserve">appropriate models along with other associated data.  These models shall be incorporated into the standard model libraries of </w:t>
        </w:r>
        <w:r>
          <w:t>all</w:t>
        </w:r>
        <w:r w:rsidRPr="00DD1DA0">
          <w:t xml:space="preserve"> software packages</w:t>
        </w:r>
        <w:r>
          <w:t>.</w:t>
        </w:r>
      </w:ins>
    </w:p>
    <w:p w14:paraId="6D969139" w14:textId="3CCA3945" w:rsidR="00321179" w:rsidRDefault="00321179" w:rsidP="00321179">
      <w:pPr>
        <w:pStyle w:val="BodyTextNumbered"/>
        <w:spacing w:before="240"/>
        <w:rPr>
          <w:szCs w:val="24"/>
        </w:rPr>
      </w:pPr>
      <w:r w:rsidRPr="00DF4AA8">
        <w:rPr>
          <w:szCs w:val="24"/>
        </w:rPr>
        <w:t>(</w:t>
      </w:r>
      <w:del w:id="51" w:author="ERCOT" w:date="2025-03-28T15:22:00Z">
        <w:r w:rsidDel="00ED014B">
          <w:rPr>
            <w:szCs w:val="24"/>
          </w:rPr>
          <w:delText>4</w:delText>
        </w:r>
      </w:del>
      <w:ins w:id="52" w:author="ERCOT" w:date="2025-03-28T15:22:00Z">
        <w:r w:rsidR="00ED014B">
          <w:rPr>
            <w:szCs w:val="24"/>
          </w:rPr>
          <w:t>5</w:t>
        </w:r>
      </w:ins>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444E25ED" w14:textId="5BF8282D" w:rsidR="00321179" w:rsidRDefault="00321179" w:rsidP="00321179">
      <w:pPr>
        <w:pStyle w:val="BodyTextNumbered"/>
        <w:rPr>
          <w:szCs w:val="24"/>
        </w:rPr>
      </w:pPr>
      <w:r>
        <w:rPr>
          <w:szCs w:val="24"/>
        </w:rPr>
        <w:t>(</w:t>
      </w:r>
      <w:del w:id="53" w:author="ERCOT" w:date="2025-03-28T15:22:00Z">
        <w:r w:rsidDel="00ED014B">
          <w:rPr>
            <w:szCs w:val="24"/>
          </w:rPr>
          <w:delText>5</w:delText>
        </w:r>
      </w:del>
      <w:ins w:id="54" w:author="ERCOT" w:date="2025-03-28T15:22:00Z">
        <w:r w:rsidR="00ED014B">
          <w:rPr>
            <w:szCs w:val="24"/>
          </w:rPr>
          <w:t>6</w:t>
        </w:r>
      </w:ins>
      <w:r>
        <w:rPr>
          <w:szCs w:val="24"/>
        </w:rPr>
        <w:t>)</w:t>
      </w:r>
      <w:r>
        <w:rPr>
          <w:szCs w:val="24"/>
        </w:rPr>
        <w:tab/>
        <w:t>Payment of the ERCOT FIS Application Fee does not affect the IE’s independent responsibility to pay for FIS studies conducted by the TSP or for any DSP studies.</w:t>
      </w:r>
    </w:p>
    <w:p w14:paraId="0511D66F" w14:textId="7FDBD86D" w:rsidR="00321179" w:rsidRDefault="00321179" w:rsidP="00321179">
      <w:pPr>
        <w:spacing w:after="240"/>
        <w:ind w:left="720" w:hanging="720"/>
      </w:pPr>
      <w:r w:rsidRPr="00DF4AA8">
        <w:t>(</w:t>
      </w:r>
      <w:del w:id="55" w:author="ERCOT" w:date="2025-03-28T15:22:00Z">
        <w:r w:rsidDel="00ED014B">
          <w:delText>6</w:delText>
        </w:r>
      </w:del>
      <w:ins w:id="56" w:author="ERCOT" w:date="2025-03-28T15:22:00Z">
        <w:r w:rsidR="00ED014B">
          <w:t>7</w:t>
        </w:r>
      </w:ins>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3C35CCCE" w14:textId="23CAC618" w:rsidR="00321179" w:rsidRDefault="00321179" w:rsidP="00B92FC6">
      <w:pPr>
        <w:spacing w:after="240"/>
        <w:ind w:left="720" w:hanging="720"/>
      </w:pPr>
      <w:r>
        <w:t>(</w:t>
      </w:r>
      <w:del w:id="57" w:author="ERCOT" w:date="2025-03-28T15:22:00Z">
        <w:r w:rsidDel="00ED014B">
          <w:delText>7</w:delText>
        </w:r>
      </w:del>
      <w:ins w:id="58" w:author="ERCOT" w:date="2025-03-28T15:22:00Z">
        <w:r w:rsidR="00ED014B">
          <w:t>8</w:t>
        </w:r>
      </w:ins>
      <w:r>
        <w:t>)</w:t>
      </w:r>
      <w:r w:rsidR="00ED014B">
        <w:tab/>
      </w:r>
      <w:r>
        <w:t xml:space="preserve">If any of the items required for the FIS request pursuant to paragraph (3) above are deemed not acceptable by ERCOT or are not submitted, then the IE must submit any </w:t>
      </w:r>
      <w:r>
        <w:lastRenderedPageBreak/>
        <w:t>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bookmarkEnd w:id="15"/>
    <w:bookmarkEnd w:id="16"/>
    <w:bookmarkEnd w:id="17"/>
    <w:bookmarkEnd w:id="18"/>
    <w:bookmarkEnd w:id="19"/>
    <w:bookmarkEnd w:id="20"/>
    <w:p w14:paraId="10819B17" w14:textId="0BD56321" w:rsidR="00CD6EA1" w:rsidRPr="00093011" w:rsidRDefault="00CD6EA1" w:rsidP="00CD6EA1">
      <w:pPr>
        <w:keepNext/>
        <w:tabs>
          <w:tab w:val="left" w:pos="900"/>
        </w:tabs>
        <w:spacing w:before="240" w:after="240"/>
        <w:ind w:left="907" w:hanging="907"/>
        <w:outlineLvl w:val="1"/>
        <w:rPr>
          <w:b/>
          <w:szCs w:val="20"/>
        </w:rPr>
      </w:pPr>
      <w:r w:rsidRPr="00093011">
        <w:rPr>
          <w:b/>
          <w:szCs w:val="20"/>
        </w:rPr>
        <w:t>6.9</w:t>
      </w:r>
      <w:r w:rsidRPr="00093011">
        <w:rPr>
          <w:b/>
          <w:szCs w:val="20"/>
        </w:rPr>
        <w:tab/>
        <w:t>Addition of Proposed Generation to the Planning Models</w:t>
      </w:r>
      <w:bookmarkEnd w:id="21"/>
    </w:p>
    <w:p w14:paraId="5727810B" w14:textId="77777777" w:rsidR="00CD6EA1" w:rsidRPr="00093011" w:rsidRDefault="00CD6EA1" w:rsidP="00CD6EA1">
      <w:pPr>
        <w:spacing w:after="240"/>
        <w:ind w:left="720" w:hanging="720"/>
        <w:rPr>
          <w:szCs w:val="20"/>
          <w:lang w:eastAsia="x-none"/>
        </w:rPr>
      </w:pPr>
      <w:r w:rsidRPr="00093011">
        <w:rPr>
          <w:szCs w:val="20"/>
        </w:rPr>
        <w:t>(1)</w:t>
      </w:r>
      <w:r w:rsidRPr="00093011">
        <w:rPr>
          <w:szCs w:val="20"/>
        </w:rPr>
        <w:tab/>
      </w:r>
      <w:r w:rsidRPr="00A73E91">
        <w:rPr>
          <w:szCs w:val="20"/>
          <w:lang w:eastAsia="x-none"/>
        </w:rPr>
        <w:t xml:space="preserve">For large generators meeting the conditions of paragraph (1) of Section 5.2.1, Applicability, </w:t>
      </w:r>
      <w:r w:rsidRPr="00A73E91">
        <w:rPr>
          <w:szCs w:val="20"/>
        </w:rPr>
        <w:t xml:space="preserve">ERCOT will include </w:t>
      </w:r>
      <w:r w:rsidRPr="00A73E91">
        <w:rPr>
          <w:szCs w:val="20"/>
          <w:lang w:eastAsia="x-none"/>
        </w:rPr>
        <w:t xml:space="preserve">applicable generation </w:t>
      </w:r>
      <w:r w:rsidRPr="00A73E91">
        <w:rPr>
          <w:szCs w:val="20"/>
        </w:rPr>
        <w:t>in the base cases created and maintained by the Steady</w:t>
      </w:r>
      <w:r w:rsidRPr="00093011">
        <w:rPr>
          <w:szCs w:val="20"/>
        </w:rPr>
        <w:t xml:space="preserve"> State Working Group (SSWG) once </w:t>
      </w:r>
      <w:r w:rsidRPr="00093011">
        <w:rPr>
          <w:szCs w:val="20"/>
          <w:lang w:eastAsia="x-none"/>
        </w:rPr>
        <w:t>each of the following has occurred:</w:t>
      </w:r>
    </w:p>
    <w:p w14:paraId="218E6BF9" w14:textId="77777777" w:rsidR="00CD6EA1" w:rsidRPr="00093011" w:rsidRDefault="00CD6EA1" w:rsidP="00CD6EA1">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FD0F54A" w14:textId="77777777" w:rsidR="00CD6EA1" w:rsidRPr="00093011" w:rsidRDefault="00CD6EA1" w:rsidP="00CD6EA1">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3E5EFCD0" w14:textId="77777777" w:rsidR="00CD6EA1" w:rsidRPr="00093011" w:rsidRDefault="00CD6EA1" w:rsidP="00CD6EA1">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D1584D0" w14:textId="77777777" w:rsidR="00CD6EA1" w:rsidRPr="00A73E91" w:rsidRDefault="00CD6EA1" w:rsidP="00CD6EA1">
      <w:pPr>
        <w:spacing w:after="240"/>
        <w:ind w:left="1440" w:hanging="720"/>
        <w:rPr>
          <w:szCs w:val="20"/>
        </w:rPr>
      </w:pPr>
      <w:r w:rsidRPr="00A73E91">
        <w:rPr>
          <w:szCs w:val="20"/>
          <w:lang w:eastAsia="x-none"/>
        </w:rPr>
        <w:t>(d)</w:t>
      </w:r>
      <w:r w:rsidRPr="00A73E91">
        <w:rPr>
          <w:szCs w:val="20"/>
          <w:lang w:eastAsia="x-none"/>
        </w:rPr>
        <w:tab/>
        <w:t>ERCOT receives one of the following via the online RIOO system:</w:t>
      </w:r>
    </w:p>
    <w:p w14:paraId="1D9503D2" w14:textId="77777777" w:rsidR="00CD6EA1" w:rsidRPr="00A73E91" w:rsidRDefault="00CD6EA1" w:rsidP="00CD6EA1">
      <w:pPr>
        <w:spacing w:after="240"/>
        <w:ind w:left="2160" w:hanging="720"/>
        <w:rPr>
          <w:szCs w:val="20"/>
        </w:rPr>
      </w:pPr>
      <w:r w:rsidRPr="00A73E91">
        <w:rPr>
          <w:szCs w:val="20"/>
        </w:rPr>
        <w:t>(i)</w:t>
      </w:r>
      <w:r w:rsidRPr="00A73E91">
        <w:rPr>
          <w:szCs w:val="20"/>
        </w:rPr>
        <w:tab/>
        <w:t xml:space="preserve">A signed Standard Generation Interconnection Agreement (SGIA) from the Transmission Service Provider (TSP) and a written notice from the TSP that the IE has provided: </w:t>
      </w:r>
    </w:p>
    <w:p w14:paraId="78C0441C" w14:textId="77777777" w:rsidR="00CD6EA1" w:rsidRPr="00A73E91" w:rsidRDefault="00CD6EA1" w:rsidP="00CD6EA1">
      <w:pPr>
        <w:spacing w:after="240"/>
        <w:ind w:left="2880" w:hanging="720"/>
      </w:pPr>
      <w:r w:rsidRPr="00A73E91">
        <w:t>(A)</w:t>
      </w:r>
      <w:r w:rsidRPr="00A73E91">
        <w:tab/>
        <w:t>A notice to proceed with the construction of the interconnection; and</w:t>
      </w:r>
    </w:p>
    <w:p w14:paraId="0301E88D" w14:textId="77777777" w:rsidR="00CD6EA1" w:rsidRPr="00093011" w:rsidRDefault="00CD6EA1" w:rsidP="00CD6EA1">
      <w:pPr>
        <w:spacing w:after="240"/>
        <w:ind w:left="2880" w:hanging="720"/>
      </w:pPr>
      <w:r w:rsidRPr="00A73E91">
        <w:t>(B)</w:t>
      </w:r>
      <w:r w:rsidRPr="00A73E91">
        <w:tab/>
        <w:t>The financial security required to fund the interconnection facilities; or</w:t>
      </w:r>
      <w:r w:rsidRPr="00093011">
        <w:t xml:space="preserve"> </w:t>
      </w:r>
    </w:p>
    <w:p w14:paraId="7B431ECB" w14:textId="77777777" w:rsidR="00CD6EA1" w:rsidRPr="00093011" w:rsidRDefault="00CD6EA1" w:rsidP="00CD6EA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59014D14" w14:textId="77777777" w:rsidR="00CD6EA1" w:rsidRPr="00093011" w:rsidRDefault="00CD6EA1" w:rsidP="00CD6EA1">
      <w:pPr>
        <w:spacing w:after="240"/>
        <w:ind w:left="2880" w:hanging="720"/>
      </w:pPr>
      <w:r w:rsidRPr="00093011">
        <w:t>(A)</w:t>
      </w:r>
      <w:r w:rsidRPr="00093011">
        <w:tab/>
        <w:t>A written notice from the TSP that the IE has provided notice to proceed with the construction of the interconnection; and</w:t>
      </w:r>
    </w:p>
    <w:p w14:paraId="21F6E86F" w14:textId="77777777" w:rsidR="00CD6EA1" w:rsidRPr="00093011" w:rsidRDefault="00CD6EA1" w:rsidP="00CD6EA1">
      <w:pPr>
        <w:spacing w:after="240"/>
        <w:ind w:left="2880" w:hanging="720"/>
      </w:pPr>
      <w:r w:rsidRPr="00093011">
        <w:lastRenderedPageBreak/>
        <w:t>(B)</w:t>
      </w:r>
      <w:r w:rsidRPr="00093011">
        <w:tab/>
        <w:t xml:space="preserve">The required financial security; or </w:t>
      </w:r>
    </w:p>
    <w:p w14:paraId="183FC0F2" w14:textId="77777777" w:rsidR="00CD6EA1" w:rsidRPr="00093011" w:rsidRDefault="00CD6EA1" w:rsidP="00CD6EA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0D9B67D" w14:textId="1AD1B493" w:rsidR="00CD6EA1" w:rsidRPr="00093011" w:rsidRDefault="00CD6EA1" w:rsidP="00CD6EA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B3ACA8E" w14:textId="77777777" w:rsidR="00CD6EA1" w:rsidRDefault="00CD6EA1" w:rsidP="00CD6EA1">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97967B4" w14:textId="77777777" w:rsidR="00CD6EA1" w:rsidRPr="00324479" w:rsidRDefault="00CD6EA1" w:rsidP="00CD6EA1">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037B48CA" w14:textId="6E634705" w:rsidR="008D1A18" w:rsidRDefault="00CD6EA1" w:rsidP="009C6841">
      <w:pPr>
        <w:spacing w:after="240"/>
        <w:ind w:left="720" w:hanging="720"/>
        <w:rPr>
          <w:ins w:id="59" w:author="ERCOT" w:date="2025-02-25T17:07:00Z"/>
          <w:szCs w:val="20"/>
          <w:lang w:eastAsia="x-none"/>
        </w:rPr>
      </w:pPr>
      <w:ins w:id="60" w:author="ERCOT" w:date="2025-02-25T17:07:00Z">
        <w:r>
          <w:rPr>
            <w:iCs/>
          </w:rPr>
          <w:t>(5)</w:t>
        </w:r>
        <w:r>
          <w:rPr>
            <w:iCs/>
          </w:rPr>
          <w:tab/>
        </w:r>
        <w:r>
          <w:rPr>
            <w:szCs w:val="20"/>
          </w:rPr>
          <w:t xml:space="preserve">ERCOT may include </w:t>
        </w:r>
        <w:r>
          <w:rPr>
            <w:szCs w:val="20"/>
            <w:lang w:eastAsia="x-none"/>
          </w:rPr>
          <w:t>large generator</w:t>
        </w:r>
        <w:del w:id="61" w:author="Oncor 101525" w:date="2025-10-10T15:04:00Z">
          <w:r w:rsidDel="00A73E91">
            <w:rPr>
              <w:szCs w:val="20"/>
              <w:lang w:eastAsia="x-none"/>
            </w:rPr>
            <w:delText>s</w:delText>
          </w:r>
        </w:del>
      </w:ins>
      <w:ins w:id="62" w:author="Oncor 101525" w:date="2025-10-10T15:04:00Z">
        <w:r w:rsidR="00A73E91">
          <w:rPr>
            <w:szCs w:val="20"/>
            <w:lang w:eastAsia="x-none"/>
          </w:rPr>
          <w:t xml:space="preserve"> projects</w:t>
        </w:r>
      </w:ins>
      <w:ins w:id="63" w:author="ERCOT" w:date="2025-02-25T17:07:00Z">
        <w:r>
          <w:rPr>
            <w:szCs w:val="20"/>
            <w:lang w:eastAsia="x-none"/>
          </w:rPr>
          <w:t xml:space="preserve"> that have not met </w:t>
        </w:r>
      </w:ins>
      <w:ins w:id="64" w:author="ERCOT" w:date="2025-03-11T20:51:00Z">
        <w:r w:rsidR="00993A6F">
          <w:rPr>
            <w:szCs w:val="20"/>
            <w:lang w:eastAsia="x-none"/>
          </w:rPr>
          <w:t xml:space="preserve">all of </w:t>
        </w:r>
      </w:ins>
      <w:ins w:id="65" w:author="ERCOT" w:date="2025-02-25T17:07:00Z">
        <w:r>
          <w:rPr>
            <w:szCs w:val="20"/>
            <w:lang w:eastAsia="x-none"/>
          </w:rPr>
          <w:t xml:space="preserve">the </w:t>
        </w:r>
        <w:r w:rsidRPr="009C6841">
          <w:rPr>
            <w:iCs/>
          </w:rPr>
          <w:t>requirements</w:t>
        </w:r>
        <w:r>
          <w:rPr>
            <w:szCs w:val="20"/>
            <w:lang w:eastAsia="x-none"/>
          </w:rPr>
          <w:t xml:space="preserve"> </w:t>
        </w:r>
      </w:ins>
      <w:ins w:id="66" w:author="ERCOT" w:date="2025-03-11T20:51:00Z">
        <w:r w:rsidR="00993A6F">
          <w:rPr>
            <w:szCs w:val="20"/>
            <w:lang w:eastAsia="x-none"/>
          </w:rPr>
          <w:t>of</w:t>
        </w:r>
      </w:ins>
      <w:ins w:id="67" w:author="ERCOT" w:date="2025-02-25T17:07:00Z">
        <w:r>
          <w:rPr>
            <w:szCs w:val="20"/>
            <w:lang w:eastAsia="x-none"/>
          </w:rPr>
          <w:t xml:space="preserve"> paragraph (1) above </w:t>
        </w:r>
        <w:r>
          <w:rPr>
            <w:szCs w:val="20"/>
          </w:rPr>
          <w:t>in the base cases created and maintained by SSWG to ensure that sufficient generation is available to meet the demand</w:t>
        </w:r>
      </w:ins>
      <w:ins w:id="68" w:author="ERCOT" w:date="2025-03-12T09:19:00Z">
        <w:r w:rsidR="00042A42">
          <w:rPr>
            <w:szCs w:val="20"/>
          </w:rPr>
          <w:t xml:space="preserve"> </w:t>
        </w:r>
      </w:ins>
      <w:ins w:id="69" w:author="ERCOT" w:date="2025-02-25T17:07:00Z">
        <w:r>
          <w:rPr>
            <w:szCs w:val="20"/>
          </w:rPr>
          <w:t xml:space="preserve">in the base cases. </w:t>
        </w:r>
      </w:ins>
      <w:ins w:id="70" w:author="ERCOT" w:date="2025-03-28T14:46:00Z">
        <w:r w:rsidR="00337B59">
          <w:rPr>
            <w:szCs w:val="20"/>
          </w:rPr>
          <w:t xml:space="preserve"> </w:t>
        </w:r>
      </w:ins>
      <w:ins w:id="71" w:author="ERCOT" w:date="2025-02-25T17:07:00Z">
        <w:r>
          <w:rPr>
            <w:szCs w:val="20"/>
          </w:rPr>
          <w:t xml:space="preserve">These large generators may be </w:t>
        </w:r>
      </w:ins>
      <w:ins w:id="72" w:author="ERCOT" w:date="2025-03-11T20:03:00Z">
        <w:r w:rsidR="007944F7">
          <w:rPr>
            <w:szCs w:val="20"/>
          </w:rPr>
          <w:t>added to the base cases</w:t>
        </w:r>
      </w:ins>
      <w:ins w:id="73" w:author="ERCOT" w:date="2025-02-25T17:07:00Z">
        <w:r>
          <w:rPr>
            <w:szCs w:val="20"/>
          </w:rPr>
          <w:t xml:space="preserve"> in the following order</w:t>
        </w:r>
      </w:ins>
      <w:ins w:id="74" w:author="ERCOT" w:date="2025-03-11T20:04:00Z">
        <w:r w:rsidR="007944F7">
          <w:rPr>
            <w:szCs w:val="20"/>
          </w:rPr>
          <w:t xml:space="preserve"> until the demand</w:t>
        </w:r>
      </w:ins>
      <w:ins w:id="75" w:author="ERCOT" w:date="2025-03-28T14:47:00Z">
        <w:r w:rsidR="00337B59">
          <w:rPr>
            <w:szCs w:val="20"/>
          </w:rPr>
          <w:t xml:space="preserve"> </w:t>
        </w:r>
      </w:ins>
      <w:ins w:id="76" w:author="ERCOT" w:date="2025-03-13T10:35:00Z">
        <w:r w:rsidR="006C6DE7">
          <w:rPr>
            <w:szCs w:val="20"/>
          </w:rPr>
          <w:t xml:space="preserve">is </w:t>
        </w:r>
      </w:ins>
      <w:ins w:id="77" w:author="ERCOT" w:date="2025-03-11T20:04:00Z">
        <w:r w:rsidR="007944F7">
          <w:rPr>
            <w:szCs w:val="20"/>
          </w:rPr>
          <w:t>met</w:t>
        </w:r>
      </w:ins>
      <w:ins w:id="78" w:author="ERCOT" w:date="2025-02-25T17:07:00Z">
        <w:r>
          <w:rPr>
            <w:szCs w:val="20"/>
          </w:rPr>
          <w:t>:</w:t>
        </w:r>
      </w:ins>
    </w:p>
    <w:p w14:paraId="28017129" w14:textId="71A8858C" w:rsidR="00CD6EA1" w:rsidRDefault="00CD6EA1" w:rsidP="009C6841">
      <w:pPr>
        <w:spacing w:after="240"/>
        <w:ind w:left="1440" w:hanging="720"/>
        <w:rPr>
          <w:ins w:id="79" w:author="ERCOT" w:date="2025-02-25T17:07:00Z"/>
          <w:szCs w:val="20"/>
          <w:lang w:eastAsia="x-none"/>
        </w:rPr>
      </w:pPr>
      <w:ins w:id="80" w:author="ERCOT" w:date="2025-02-25T17:07:00Z">
        <w:r>
          <w:rPr>
            <w:szCs w:val="20"/>
            <w:lang w:eastAsia="x-none"/>
          </w:rPr>
          <w:t>(a)</w:t>
        </w:r>
        <w:r>
          <w:rPr>
            <w:szCs w:val="20"/>
            <w:lang w:eastAsia="x-none"/>
          </w:rPr>
          <w:tab/>
          <w:t xml:space="preserve">Large </w:t>
        </w:r>
        <w:r w:rsidRPr="00A73E91">
          <w:rPr>
            <w:szCs w:val="20"/>
            <w:lang w:eastAsia="x-none"/>
          </w:rPr>
          <w:t>generator</w:t>
        </w:r>
        <w:del w:id="81" w:author="Oncor 101525" w:date="2025-09-26T13:36:00Z">
          <w:r w:rsidRPr="00A73E91" w:rsidDel="008D1A18">
            <w:rPr>
              <w:szCs w:val="20"/>
              <w:lang w:eastAsia="x-none"/>
            </w:rPr>
            <w:delText>s</w:delText>
          </w:r>
        </w:del>
        <w:r w:rsidRPr="00A73E91">
          <w:rPr>
            <w:szCs w:val="20"/>
            <w:lang w:eastAsia="x-none"/>
          </w:rPr>
          <w:t xml:space="preserve"> </w:t>
        </w:r>
      </w:ins>
      <w:ins w:id="82" w:author="Oncor 101525" w:date="2025-09-26T13:36:00Z">
        <w:r w:rsidR="008D1A18" w:rsidRPr="00A73E91">
          <w:rPr>
            <w:szCs w:val="20"/>
            <w:lang w:eastAsia="x-none"/>
          </w:rPr>
          <w:t xml:space="preserve">projects </w:t>
        </w:r>
      </w:ins>
      <w:ins w:id="83" w:author="Oncor 101525" w:date="2025-10-10T15:02:00Z">
        <w:r w:rsidR="00A73E91">
          <w:rPr>
            <w:szCs w:val="20"/>
            <w:lang w:eastAsia="x-none"/>
          </w:rPr>
          <w:t xml:space="preserve">with </w:t>
        </w:r>
      </w:ins>
      <w:ins w:id="84" w:author="Oncor 101525" w:date="2025-10-12T16:36:00Z">
        <w:r w:rsidR="002D7549">
          <w:rPr>
            <w:szCs w:val="20"/>
            <w:lang w:eastAsia="x-none"/>
          </w:rPr>
          <w:t>“</w:t>
        </w:r>
      </w:ins>
      <w:ins w:id="85" w:author="Oncor 101525" w:date="2025-10-10T15:02:00Z">
        <w:r w:rsidR="00A73E91">
          <w:rPr>
            <w:szCs w:val="20"/>
            <w:lang w:eastAsia="x-none"/>
          </w:rPr>
          <w:t>Planned</w:t>
        </w:r>
      </w:ins>
      <w:ins w:id="86" w:author="Oncor 101525" w:date="2025-10-12T16:36:00Z">
        <w:r w:rsidR="002D7549">
          <w:rPr>
            <w:szCs w:val="20"/>
            <w:lang w:eastAsia="x-none"/>
          </w:rPr>
          <w:t>”</w:t>
        </w:r>
      </w:ins>
      <w:ins w:id="87" w:author="Oncor 101525" w:date="2025-10-10T15:02:00Z">
        <w:r w:rsidR="00A73E91">
          <w:rPr>
            <w:szCs w:val="20"/>
            <w:lang w:eastAsia="x-none"/>
          </w:rPr>
          <w:t xml:space="preserve"> status </w:t>
        </w:r>
      </w:ins>
      <w:ins w:id="88" w:author="ERCOT" w:date="2025-02-25T17:07:00Z">
        <w:r w:rsidRPr="00A73E91">
          <w:rPr>
            <w:szCs w:val="20"/>
            <w:lang w:eastAsia="x-none"/>
          </w:rPr>
          <w:t>that</w:t>
        </w:r>
        <w:r>
          <w:rPr>
            <w:szCs w:val="20"/>
            <w:lang w:eastAsia="x-none"/>
          </w:rPr>
          <w:t xml:space="preserve"> meet the conditions of paragraph (1) of Section 5.2.1, and have a</w:t>
        </w:r>
        <w:r w:rsidRPr="00093011">
          <w:rPr>
            <w:szCs w:val="20"/>
            <w:lang w:eastAsia="x-none"/>
          </w:rPr>
          <w:t xml:space="preserve"> signed SGIA </w:t>
        </w:r>
        <w:r>
          <w:rPr>
            <w:szCs w:val="20"/>
            <w:lang w:eastAsia="x-none"/>
          </w:rPr>
          <w:t>submitted by</w:t>
        </w:r>
        <w:r w:rsidRPr="00093011">
          <w:rPr>
            <w:szCs w:val="20"/>
            <w:lang w:eastAsia="x-none"/>
          </w:rPr>
          <w:t xml:space="preserve"> the TSP</w:t>
        </w:r>
        <w:r>
          <w:rPr>
            <w:szCs w:val="20"/>
            <w:lang w:eastAsia="x-none"/>
          </w:rPr>
          <w:t xml:space="preserve"> via the online RIOO system;</w:t>
        </w:r>
      </w:ins>
    </w:p>
    <w:p w14:paraId="5A5F0909" w14:textId="69185101" w:rsidR="00CD6EA1" w:rsidRDefault="00CD6EA1" w:rsidP="009C6841">
      <w:pPr>
        <w:spacing w:after="240"/>
        <w:ind w:left="1440" w:hanging="720"/>
        <w:rPr>
          <w:ins w:id="89" w:author="ERCOT" w:date="2025-02-25T17:07:00Z"/>
          <w:szCs w:val="20"/>
          <w:lang w:eastAsia="x-none"/>
        </w:rPr>
      </w:pPr>
      <w:ins w:id="90" w:author="ERCOT" w:date="2025-02-25T17:07:00Z">
        <w:r>
          <w:rPr>
            <w:szCs w:val="20"/>
            <w:lang w:eastAsia="x-none"/>
          </w:rPr>
          <w:t>(b)</w:t>
        </w:r>
        <w:r>
          <w:rPr>
            <w:szCs w:val="20"/>
            <w:lang w:eastAsia="x-none"/>
          </w:rPr>
          <w:tab/>
          <w:t>Large generator</w:t>
        </w:r>
        <w:del w:id="91" w:author="Oncor 101525" w:date="2025-09-26T13:37:00Z">
          <w:r w:rsidDel="008D1A18">
            <w:rPr>
              <w:szCs w:val="20"/>
              <w:lang w:eastAsia="x-none"/>
            </w:rPr>
            <w:delText>s</w:delText>
          </w:r>
        </w:del>
      </w:ins>
      <w:ins w:id="92" w:author="Oncor 101525" w:date="2025-09-26T13:37:00Z">
        <w:r w:rsidR="008D1A18">
          <w:rPr>
            <w:szCs w:val="20"/>
            <w:lang w:eastAsia="x-none"/>
          </w:rPr>
          <w:t xml:space="preserve"> projects</w:t>
        </w:r>
      </w:ins>
      <w:ins w:id="93" w:author="Oncor 101525" w:date="2025-10-10T15:02:00Z">
        <w:r w:rsidR="00A73E91">
          <w:rPr>
            <w:szCs w:val="20"/>
            <w:lang w:eastAsia="x-none"/>
          </w:rPr>
          <w:t xml:space="preserve"> with </w:t>
        </w:r>
      </w:ins>
      <w:ins w:id="94" w:author="Oncor 101525" w:date="2025-10-12T16:36:00Z">
        <w:r w:rsidR="002D7549">
          <w:rPr>
            <w:szCs w:val="20"/>
            <w:lang w:eastAsia="x-none"/>
          </w:rPr>
          <w:t>“</w:t>
        </w:r>
      </w:ins>
      <w:ins w:id="95" w:author="Oncor 101525" w:date="2025-10-10T15:02:00Z">
        <w:r w:rsidR="00A73E91">
          <w:rPr>
            <w:szCs w:val="20"/>
            <w:lang w:eastAsia="x-none"/>
          </w:rPr>
          <w:t>Planned</w:t>
        </w:r>
      </w:ins>
      <w:ins w:id="96" w:author="Oncor 101525" w:date="2025-10-12T16:36:00Z">
        <w:r w:rsidR="002D7549">
          <w:rPr>
            <w:szCs w:val="20"/>
            <w:lang w:eastAsia="x-none"/>
          </w:rPr>
          <w:t>”</w:t>
        </w:r>
      </w:ins>
      <w:ins w:id="97" w:author="Oncor 101525" w:date="2025-10-10T15:02:00Z">
        <w:r w:rsidR="00A73E91">
          <w:rPr>
            <w:szCs w:val="20"/>
            <w:lang w:eastAsia="x-none"/>
          </w:rPr>
          <w:t xml:space="preserve"> status</w:t>
        </w:r>
      </w:ins>
      <w:ins w:id="98" w:author="ERCOT" w:date="2025-02-25T17:07:00Z">
        <w:r>
          <w:rPr>
            <w:szCs w:val="20"/>
            <w:lang w:eastAsia="x-none"/>
          </w:rPr>
          <w:t xml:space="preserve"> that meet the conditions of paragraph (1) of Section 5.2.1, and have completed the FIS;</w:t>
        </w:r>
      </w:ins>
    </w:p>
    <w:p w14:paraId="0AEA81A1" w14:textId="29D3F411" w:rsidR="00CD6EA1" w:rsidRDefault="00CD6EA1" w:rsidP="009C6841">
      <w:pPr>
        <w:spacing w:after="240"/>
        <w:ind w:left="1440" w:hanging="720"/>
        <w:rPr>
          <w:ins w:id="99" w:author="Oncor 101525" w:date="2025-09-26T13:38:00Z"/>
          <w:szCs w:val="20"/>
          <w:lang w:eastAsia="x-none"/>
        </w:rPr>
      </w:pPr>
      <w:ins w:id="100" w:author="ERCOT" w:date="2025-02-25T17:07:00Z">
        <w:r>
          <w:rPr>
            <w:szCs w:val="20"/>
            <w:lang w:eastAsia="x-none"/>
          </w:rPr>
          <w:t>(c)</w:t>
        </w:r>
        <w:r>
          <w:rPr>
            <w:szCs w:val="20"/>
            <w:lang w:eastAsia="x-none"/>
          </w:rPr>
          <w:tab/>
          <w:t>Large generator</w:t>
        </w:r>
        <w:del w:id="101" w:author="Oncor 101525" w:date="2025-09-26T13:37:00Z">
          <w:r w:rsidDel="008D1A18">
            <w:rPr>
              <w:szCs w:val="20"/>
              <w:lang w:eastAsia="x-none"/>
            </w:rPr>
            <w:delText>s</w:delText>
          </w:r>
        </w:del>
      </w:ins>
      <w:ins w:id="102" w:author="Oncor 101525" w:date="2025-09-26T13:37:00Z">
        <w:r w:rsidR="008D1A18">
          <w:rPr>
            <w:szCs w:val="20"/>
            <w:lang w:eastAsia="x-none"/>
          </w:rPr>
          <w:t xml:space="preserve"> projects</w:t>
        </w:r>
      </w:ins>
      <w:ins w:id="103" w:author="Oncor 101525" w:date="2025-10-10T15:02:00Z">
        <w:r w:rsidR="00A73E91">
          <w:rPr>
            <w:szCs w:val="20"/>
            <w:lang w:eastAsia="x-none"/>
          </w:rPr>
          <w:t xml:space="preserve"> with </w:t>
        </w:r>
      </w:ins>
      <w:ins w:id="104" w:author="Oncor 101525" w:date="2025-10-12T16:36:00Z">
        <w:r w:rsidR="002D7549">
          <w:rPr>
            <w:szCs w:val="20"/>
            <w:lang w:eastAsia="x-none"/>
          </w:rPr>
          <w:t>“</w:t>
        </w:r>
      </w:ins>
      <w:ins w:id="105" w:author="Oncor 101525" w:date="2025-10-10T15:02:00Z">
        <w:r w:rsidR="00A73E91">
          <w:rPr>
            <w:szCs w:val="20"/>
            <w:lang w:eastAsia="x-none"/>
          </w:rPr>
          <w:t>Planned</w:t>
        </w:r>
      </w:ins>
      <w:ins w:id="106" w:author="Oncor 101525" w:date="2025-10-12T16:37:00Z">
        <w:r w:rsidR="002D7549">
          <w:rPr>
            <w:szCs w:val="20"/>
            <w:lang w:eastAsia="x-none"/>
          </w:rPr>
          <w:t>”</w:t>
        </w:r>
      </w:ins>
      <w:ins w:id="107" w:author="Oncor 101525" w:date="2025-10-10T15:02:00Z">
        <w:r w:rsidR="00A73E91">
          <w:rPr>
            <w:szCs w:val="20"/>
            <w:lang w:eastAsia="x-none"/>
          </w:rPr>
          <w:t xml:space="preserve"> status</w:t>
        </w:r>
      </w:ins>
      <w:ins w:id="108" w:author="ERCOT" w:date="2025-02-25T17:07:00Z">
        <w:r>
          <w:rPr>
            <w:szCs w:val="20"/>
            <w:lang w:eastAsia="x-none"/>
          </w:rPr>
          <w:t xml:space="preserve"> that meet the conditions of paragraph (1) of Section 5.2.1, and have started the FIS; </w:t>
        </w:r>
      </w:ins>
      <w:ins w:id="109" w:author="ERCOT" w:date="2025-03-11T17:59:00Z">
        <w:del w:id="110" w:author="Oncor 101525" w:date="2025-09-26T13:38:00Z">
          <w:r w:rsidR="007F3A7D" w:rsidDel="008D1A18">
            <w:rPr>
              <w:szCs w:val="20"/>
              <w:lang w:eastAsia="x-none"/>
            </w:rPr>
            <w:delText>and</w:delText>
          </w:r>
        </w:del>
      </w:ins>
    </w:p>
    <w:p w14:paraId="72FADD35" w14:textId="6F76D09F" w:rsidR="008D1A18" w:rsidRDefault="008D1A18" w:rsidP="009C6841">
      <w:pPr>
        <w:spacing w:after="240"/>
        <w:ind w:left="1440" w:hanging="720"/>
        <w:rPr>
          <w:ins w:id="111" w:author="ERCOT" w:date="2025-02-25T17:07:00Z"/>
          <w:szCs w:val="20"/>
          <w:lang w:eastAsia="x-none"/>
        </w:rPr>
      </w:pPr>
      <w:ins w:id="112" w:author="Oncor 101525" w:date="2025-09-26T13:38:00Z">
        <w:r>
          <w:rPr>
            <w:szCs w:val="20"/>
            <w:lang w:eastAsia="x-none"/>
          </w:rPr>
          <w:t>(</w:t>
        </w:r>
      </w:ins>
      <w:ins w:id="113" w:author="Oncor 101525" w:date="2025-10-12T16:39:00Z">
        <w:r w:rsidR="00B934B3">
          <w:rPr>
            <w:szCs w:val="20"/>
            <w:lang w:eastAsia="x-none"/>
          </w:rPr>
          <w:t>d</w:t>
        </w:r>
      </w:ins>
      <w:ins w:id="114" w:author="Oncor 101525" w:date="2025-09-26T13:38:00Z">
        <w:r>
          <w:rPr>
            <w:szCs w:val="20"/>
            <w:lang w:eastAsia="x-none"/>
          </w:rPr>
          <w:t>)</w:t>
        </w:r>
        <w:r>
          <w:rPr>
            <w:szCs w:val="20"/>
            <w:lang w:eastAsia="x-none"/>
          </w:rPr>
          <w:tab/>
        </w:r>
      </w:ins>
      <w:ins w:id="115" w:author="Oncor 101525" w:date="2025-10-12T16:37:00Z">
        <w:r w:rsidR="002D7549">
          <w:rPr>
            <w:szCs w:val="20"/>
            <w:lang w:eastAsia="x-none"/>
          </w:rPr>
          <w:t>L</w:t>
        </w:r>
      </w:ins>
      <w:ins w:id="116" w:author="Oncor 101525" w:date="2025-09-26T13:38:00Z">
        <w:r>
          <w:rPr>
            <w:szCs w:val="20"/>
            <w:lang w:eastAsia="x-none"/>
          </w:rPr>
          <w:t>arge generator projects</w:t>
        </w:r>
      </w:ins>
      <w:ins w:id="117" w:author="Oncor 101525" w:date="2025-10-12T16:37:00Z">
        <w:r w:rsidR="002D7549">
          <w:rPr>
            <w:szCs w:val="20"/>
            <w:lang w:eastAsia="x-none"/>
          </w:rPr>
          <w:t xml:space="preserve"> with “Inactive” status</w:t>
        </w:r>
      </w:ins>
      <w:ins w:id="118" w:author="Oncor 101525" w:date="2025-09-26T13:38:00Z">
        <w:r>
          <w:rPr>
            <w:szCs w:val="20"/>
            <w:lang w:eastAsia="x-none"/>
          </w:rPr>
          <w:t xml:space="preserve"> that meet the conditions of paragraphs (a),</w:t>
        </w:r>
      </w:ins>
      <w:ins w:id="119" w:author="Oncor 101525" w:date="2025-10-15T07:58:00Z" w16du:dateUtc="2025-10-15T12:58:00Z">
        <w:r w:rsidR="00542A73">
          <w:rPr>
            <w:szCs w:val="20"/>
            <w:lang w:eastAsia="x-none"/>
          </w:rPr>
          <w:t xml:space="preserve"> </w:t>
        </w:r>
      </w:ins>
      <w:ins w:id="120" w:author="Oncor 101525" w:date="2025-09-26T13:38:00Z">
        <w:r>
          <w:rPr>
            <w:szCs w:val="20"/>
            <w:lang w:eastAsia="x-none"/>
          </w:rPr>
          <w:t xml:space="preserve">(b), </w:t>
        </w:r>
      </w:ins>
      <w:ins w:id="121" w:author="Oncor 101525" w:date="2025-10-12T16:59:00Z">
        <w:r w:rsidR="00E048BD">
          <w:rPr>
            <w:szCs w:val="20"/>
            <w:lang w:eastAsia="x-none"/>
          </w:rPr>
          <w:t xml:space="preserve">or </w:t>
        </w:r>
      </w:ins>
      <w:ins w:id="122" w:author="Oncor 101525" w:date="2025-09-26T13:38:00Z">
        <w:r>
          <w:rPr>
            <w:szCs w:val="20"/>
            <w:lang w:eastAsia="x-none"/>
          </w:rPr>
          <w:t>(c)</w:t>
        </w:r>
      </w:ins>
      <w:ins w:id="123" w:author="Oncor 101525" w:date="2025-10-15T07:58:00Z" w16du:dateUtc="2025-10-15T12:58:00Z">
        <w:r w:rsidR="00542A73">
          <w:rPr>
            <w:szCs w:val="20"/>
            <w:lang w:eastAsia="x-none"/>
          </w:rPr>
          <w:t xml:space="preserve"> above</w:t>
        </w:r>
      </w:ins>
      <w:ins w:id="124" w:author="Oncor 101525" w:date="2025-09-26T13:38:00Z">
        <w:r>
          <w:rPr>
            <w:szCs w:val="20"/>
            <w:lang w:eastAsia="x-none"/>
          </w:rPr>
          <w:t xml:space="preserve"> that have </w:t>
        </w:r>
      </w:ins>
      <w:ins w:id="125" w:author="Oncor 101525" w:date="2025-10-10T15:05:00Z">
        <w:r w:rsidR="00A73E91">
          <w:rPr>
            <w:szCs w:val="20"/>
            <w:lang w:eastAsia="x-none"/>
          </w:rPr>
          <w:t xml:space="preserve">completed </w:t>
        </w:r>
      </w:ins>
      <w:ins w:id="126" w:author="Oncor 101525" w:date="2025-10-12T16:37:00Z">
        <w:r w:rsidR="002D7549">
          <w:rPr>
            <w:szCs w:val="20"/>
            <w:lang w:eastAsia="x-none"/>
          </w:rPr>
          <w:t xml:space="preserve">FIS </w:t>
        </w:r>
      </w:ins>
      <w:ins w:id="127" w:author="Oncor 101525" w:date="2025-10-10T15:05:00Z">
        <w:r w:rsidR="00A73E91">
          <w:rPr>
            <w:szCs w:val="20"/>
            <w:lang w:eastAsia="x-none"/>
          </w:rPr>
          <w:t>stability studies</w:t>
        </w:r>
      </w:ins>
      <w:ins w:id="128" w:author="Oncor 101525" w:date="2025-09-26T13:39:00Z">
        <w:r>
          <w:rPr>
            <w:szCs w:val="20"/>
            <w:lang w:eastAsia="x-none"/>
          </w:rPr>
          <w:t xml:space="preserve">, with the most recently inactivated projects </w:t>
        </w:r>
      </w:ins>
      <w:ins w:id="129" w:author="Oncor 101525" w:date="2025-09-26T13:40:00Z">
        <w:r w:rsidR="004B0496">
          <w:rPr>
            <w:szCs w:val="20"/>
            <w:lang w:eastAsia="x-none"/>
          </w:rPr>
          <w:t>to be included</w:t>
        </w:r>
      </w:ins>
      <w:ins w:id="130" w:author="Oncor 101525" w:date="2025-09-26T13:39:00Z">
        <w:r>
          <w:rPr>
            <w:szCs w:val="20"/>
            <w:lang w:eastAsia="x-none"/>
          </w:rPr>
          <w:t xml:space="preserve"> first; and</w:t>
        </w:r>
      </w:ins>
    </w:p>
    <w:p w14:paraId="617BAB6B" w14:textId="24E5504E" w:rsidR="00CD6EA1" w:rsidRDefault="00CD6EA1" w:rsidP="009C6841">
      <w:pPr>
        <w:spacing w:after="240"/>
        <w:ind w:left="1440" w:hanging="720"/>
        <w:rPr>
          <w:ins w:id="131" w:author="ERCOT" w:date="2025-02-25T17:07:00Z"/>
          <w:szCs w:val="20"/>
          <w:lang w:eastAsia="x-none"/>
        </w:rPr>
      </w:pPr>
      <w:ins w:id="132" w:author="ERCOT" w:date="2025-02-25T17:07:00Z">
        <w:r>
          <w:rPr>
            <w:szCs w:val="20"/>
            <w:lang w:eastAsia="x-none"/>
          </w:rPr>
          <w:t>(</w:t>
        </w:r>
      </w:ins>
      <w:ins w:id="133" w:author="Oncor 101525" w:date="2025-10-12T16:39:00Z">
        <w:r w:rsidR="00B934B3">
          <w:rPr>
            <w:szCs w:val="20"/>
            <w:lang w:eastAsia="x-none"/>
          </w:rPr>
          <w:t>e</w:t>
        </w:r>
      </w:ins>
      <w:ins w:id="134" w:author="ERCOT" w:date="2025-02-25T17:07:00Z">
        <w:del w:id="135" w:author="Oncor 101525" w:date="2025-10-12T16:40:00Z">
          <w:r w:rsidDel="00B934B3">
            <w:rPr>
              <w:szCs w:val="20"/>
              <w:lang w:eastAsia="x-none"/>
            </w:rPr>
            <w:delText>d</w:delText>
          </w:r>
        </w:del>
        <w:r>
          <w:rPr>
            <w:szCs w:val="20"/>
            <w:lang w:eastAsia="x-none"/>
          </w:rPr>
          <w:t>)</w:t>
        </w:r>
        <w:r>
          <w:rPr>
            <w:szCs w:val="20"/>
            <w:lang w:eastAsia="x-none"/>
          </w:rPr>
          <w:tab/>
          <w:t xml:space="preserve">Additional generation </w:t>
        </w:r>
      </w:ins>
      <w:ins w:id="136" w:author="ERCOT" w:date="2025-03-11T13:27:00Z">
        <w:r w:rsidR="00881028" w:rsidRPr="005933A8">
          <w:rPr>
            <w:szCs w:val="20"/>
            <w:lang w:eastAsia="x-none"/>
          </w:rPr>
          <w:t>outside of the interconnection queue</w:t>
        </w:r>
        <w:r w:rsidR="00881028">
          <w:rPr>
            <w:szCs w:val="20"/>
            <w:lang w:eastAsia="x-none"/>
          </w:rPr>
          <w:t xml:space="preserve"> </w:t>
        </w:r>
      </w:ins>
      <w:ins w:id="137" w:author="ERCOT" w:date="2025-02-25T17:07:00Z">
        <w:r>
          <w:rPr>
            <w:szCs w:val="20"/>
            <w:lang w:eastAsia="x-none"/>
          </w:rPr>
          <w:t>based on ERCOT’s discretion.</w:t>
        </w:r>
      </w:ins>
    </w:p>
    <w:p w14:paraId="620B9270" w14:textId="0F7E2EA2" w:rsidR="00F60541" w:rsidRPr="009C6841" w:rsidRDefault="00CD6EA1" w:rsidP="009C6841">
      <w:pPr>
        <w:spacing w:after="240"/>
        <w:ind w:left="720" w:hanging="720"/>
        <w:rPr>
          <w:szCs w:val="20"/>
        </w:rPr>
      </w:pPr>
      <w:ins w:id="138" w:author="ERCOT" w:date="2025-02-25T17:07:00Z">
        <w:r>
          <w:rPr>
            <w:szCs w:val="20"/>
            <w:lang w:eastAsia="x-none"/>
          </w:rPr>
          <w:t>(6)</w:t>
        </w:r>
        <w:r>
          <w:rPr>
            <w:szCs w:val="20"/>
            <w:lang w:eastAsia="x-none"/>
          </w:rPr>
          <w:tab/>
        </w:r>
        <w:r w:rsidRPr="00093011">
          <w:rPr>
            <w:iCs/>
            <w:szCs w:val="20"/>
            <w:lang w:eastAsia="x-none"/>
          </w:rPr>
          <w:t xml:space="preserve">Upon receiving notice from ERCOT that the </w:t>
        </w:r>
        <w:r>
          <w:rPr>
            <w:iCs/>
            <w:szCs w:val="20"/>
            <w:lang w:eastAsia="x-none"/>
          </w:rPr>
          <w:t>large generator</w:t>
        </w:r>
        <w:r w:rsidRPr="00093011">
          <w:rPr>
            <w:iCs/>
            <w:szCs w:val="20"/>
            <w:lang w:eastAsia="x-none"/>
          </w:rPr>
          <w:t xml:space="preserve"> </w:t>
        </w:r>
      </w:ins>
      <w:ins w:id="139" w:author="ERCOT" w:date="2025-03-12T09:24:00Z">
        <w:r w:rsidR="00042A42">
          <w:rPr>
            <w:iCs/>
            <w:szCs w:val="20"/>
            <w:lang w:eastAsia="x-none"/>
          </w:rPr>
          <w:t>will be added to the base cases in accordance with</w:t>
        </w:r>
      </w:ins>
      <w:ins w:id="140" w:author="ERCOT" w:date="2025-02-25T17:07:00Z">
        <w:r w:rsidRPr="00093011">
          <w:rPr>
            <w:iCs/>
            <w:szCs w:val="20"/>
            <w:lang w:eastAsia="x-none"/>
          </w:rPr>
          <w:t xml:space="preserve"> paragraph</w:t>
        </w:r>
      </w:ins>
      <w:ins w:id="141" w:author="ERCOT" w:date="2025-03-12T09:21:00Z">
        <w:r w:rsidR="00042A42">
          <w:rPr>
            <w:iCs/>
            <w:szCs w:val="20"/>
            <w:lang w:eastAsia="x-none"/>
          </w:rPr>
          <w:t>s</w:t>
        </w:r>
      </w:ins>
      <w:ins w:id="142" w:author="ERCOT" w:date="2025-02-25T17:07:00Z">
        <w:r w:rsidRPr="00093011">
          <w:rPr>
            <w:iCs/>
            <w:szCs w:val="20"/>
            <w:lang w:eastAsia="x-none"/>
          </w:rPr>
          <w:t xml:space="preserve"> </w:t>
        </w:r>
        <w:r>
          <w:rPr>
            <w:iCs/>
            <w:szCs w:val="20"/>
            <w:lang w:eastAsia="x-none"/>
          </w:rPr>
          <w:t>(5)(a)</w:t>
        </w:r>
      </w:ins>
      <w:ins w:id="143" w:author="ERCOT" w:date="2025-03-12T09:21:00Z">
        <w:r w:rsidR="00042A42">
          <w:rPr>
            <w:iCs/>
            <w:szCs w:val="20"/>
            <w:lang w:eastAsia="x-none"/>
          </w:rPr>
          <w:t xml:space="preserve"> or </w:t>
        </w:r>
      </w:ins>
      <w:ins w:id="144" w:author="ERCOT" w:date="2025-05-29T13:52:00Z">
        <w:r w:rsidR="001D4E65">
          <w:rPr>
            <w:iCs/>
            <w:szCs w:val="20"/>
            <w:lang w:eastAsia="x-none"/>
          </w:rPr>
          <w:t>(</w:t>
        </w:r>
      </w:ins>
      <w:ins w:id="145" w:author="ERCOT" w:date="2025-03-28T14:49:00Z">
        <w:r w:rsidR="00337B59">
          <w:rPr>
            <w:iCs/>
            <w:szCs w:val="20"/>
            <w:lang w:eastAsia="x-none"/>
          </w:rPr>
          <w:t>5</w:t>
        </w:r>
      </w:ins>
      <w:ins w:id="146" w:author="ERCOT" w:date="2025-05-29T13:52:00Z">
        <w:r w:rsidR="001D4E65">
          <w:rPr>
            <w:iCs/>
            <w:szCs w:val="20"/>
            <w:lang w:eastAsia="x-none"/>
          </w:rPr>
          <w:t>)</w:t>
        </w:r>
      </w:ins>
      <w:ins w:id="147" w:author="ERCOT" w:date="2025-02-25T17:07:00Z">
        <w:r>
          <w:rPr>
            <w:iCs/>
            <w:szCs w:val="20"/>
            <w:lang w:eastAsia="x-none"/>
          </w:rPr>
          <w:t>(b) above</w:t>
        </w:r>
        <w:r w:rsidRPr="00093011">
          <w:rPr>
            <w:iCs/>
            <w:szCs w:val="20"/>
            <w:lang w:eastAsia="x-none"/>
          </w:rPr>
          <w:t xml:space="preserve">, the IE shall provide </w:t>
        </w:r>
        <w:r>
          <w:rPr>
            <w:iCs/>
            <w:szCs w:val="20"/>
            <w:lang w:eastAsia="x-none"/>
          </w:rPr>
          <w:t xml:space="preserve">dynamic </w:t>
        </w:r>
        <w:r>
          <w:rPr>
            <w:iCs/>
            <w:szCs w:val="20"/>
            <w:lang w:eastAsia="x-none"/>
          </w:rPr>
          <w:lastRenderedPageBreak/>
          <w:t>models to be used by the</w:t>
        </w:r>
        <w:r w:rsidRPr="00093011">
          <w:rPr>
            <w:iCs/>
            <w:szCs w:val="20"/>
            <w:lang w:eastAsia="x-none"/>
          </w:rPr>
          <w:t xml:space="preserve"> DWG</w:t>
        </w:r>
      </w:ins>
      <w:ins w:id="148" w:author="ERCOT" w:date="2025-05-29T16:02:00Z">
        <w:r w:rsidR="008117C1">
          <w:rPr>
            <w:iCs/>
            <w:szCs w:val="20"/>
            <w:lang w:eastAsia="x-none"/>
          </w:rPr>
          <w:t xml:space="preserve"> within 60 days</w:t>
        </w:r>
      </w:ins>
      <w:ins w:id="149" w:author="ERCOT" w:date="2025-02-25T17:07:00Z">
        <w:r w:rsidRPr="00093011">
          <w:rPr>
            <w:iCs/>
            <w:szCs w:val="20"/>
            <w:lang w:eastAsia="x-none"/>
          </w:rPr>
          <w:t>.</w:t>
        </w:r>
      </w:ins>
      <w:ins w:id="150" w:author="ERCOT" w:date="2025-03-12T09:24:00Z">
        <w:r w:rsidR="00042A42">
          <w:rPr>
            <w:iCs/>
            <w:szCs w:val="20"/>
            <w:lang w:eastAsia="x-none"/>
          </w:rPr>
          <w:t xml:space="preserve">  Such large generat</w:t>
        </w:r>
      </w:ins>
      <w:ins w:id="151" w:author="ERCOT" w:date="2025-03-12T09:25:00Z">
        <w:r w:rsidR="00042A42">
          <w:rPr>
            <w:iCs/>
            <w:szCs w:val="20"/>
            <w:lang w:eastAsia="x-none"/>
          </w:rPr>
          <w:t xml:space="preserve">ors must still comply with </w:t>
        </w:r>
      </w:ins>
      <w:ins w:id="152" w:author="ERCOT" w:date="2025-03-12T09:26:00Z">
        <w:r w:rsidR="00042A42">
          <w:rPr>
            <w:iCs/>
            <w:szCs w:val="20"/>
            <w:lang w:eastAsia="x-none"/>
          </w:rPr>
          <w:t>all other applicable requirements after satisfying the requirements of paragraph (1) above.</w:t>
        </w:r>
      </w:ins>
    </w:p>
    <w:sectPr w:rsidR="00F60541" w:rsidRPr="009C6841">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9122" w14:textId="77777777" w:rsidR="00110AB2" w:rsidRDefault="00110AB2">
      <w:r>
        <w:separator/>
      </w:r>
    </w:p>
  </w:endnote>
  <w:endnote w:type="continuationSeparator" w:id="0">
    <w:p w14:paraId="7DA5AD22" w14:textId="77777777" w:rsidR="00110AB2" w:rsidRDefault="0011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69D81CB8" w:rsidR="00D176CF" w:rsidRDefault="000532E1">
    <w:pPr>
      <w:pStyle w:val="Footer"/>
      <w:tabs>
        <w:tab w:val="clear" w:pos="4320"/>
        <w:tab w:val="clear" w:pos="8640"/>
        <w:tab w:val="right" w:pos="9360"/>
      </w:tabs>
      <w:rPr>
        <w:rFonts w:ascii="Arial" w:hAnsi="Arial" w:cs="Arial"/>
        <w:sz w:val="18"/>
      </w:rPr>
    </w:pPr>
    <w:r>
      <w:rPr>
        <w:rFonts w:ascii="Arial" w:hAnsi="Arial" w:cs="Arial"/>
        <w:sz w:val="18"/>
        <w:szCs w:val="18"/>
      </w:rPr>
      <w:t>127</w:t>
    </w:r>
    <w:r w:rsidR="00CA1FBB" w:rsidRPr="00CA1FBB">
      <w:rPr>
        <w:rFonts w:ascii="Arial" w:hAnsi="Arial" w:cs="Arial"/>
        <w:sz w:val="18"/>
        <w:szCs w:val="18"/>
      </w:rPr>
      <w:t>PGRR-0</w:t>
    </w:r>
    <w:r w:rsidR="00542A73">
      <w:rPr>
        <w:rFonts w:ascii="Arial" w:hAnsi="Arial" w:cs="Arial"/>
        <w:sz w:val="18"/>
        <w:szCs w:val="18"/>
      </w:rPr>
      <w:t>7</w:t>
    </w:r>
    <w:r w:rsidR="00CA1FBB" w:rsidRPr="00CA1FBB">
      <w:rPr>
        <w:rFonts w:ascii="Arial" w:hAnsi="Arial" w:cs="Arial"/>
        <w:sz w:val="18"/>
        <w:szCs w:val="18"/>
      </w:rPr>
      <w:t xml:space="preserve"> </w:t>
    </w:r>
    <w:r w:rsidR="00CD600A">
      <w:rPr>
        <w:rFonts w:ascii="Arial" w:hAnsi="Arial" w:cs="Arial"/>
        <w:sz w:val="18"/>
        <w:szCs w:val="18"/>
      </w:rPr>
      <w:t>Oncor Comments</w:t>
    </w:r>
    <w:r w:rsidR="00536D8D">
      <w:rPr>
        <w:rFonts w:ascii="Arial" w:hAnsi="Arial" w:cs="Arial"/>
        <w:sz w:val="18"/>
        <w:szCs w:val="18"/>
      </w:rPr>
      <w:t xml:space="preserve"> </w:t>
    </w:r>
    <w:r w:rsidR="00CD600A">
      <w:rPr>
        <w:rFonts w:ascii="Arial" w:hAnsi="Arial" w:cs="Arial"/>
        <w:sz w:val="18"/>
        <w:szCs w:val="18"/>
      </w:rPr>
      <w:t>10</w:t>
    </w:r>
    <w:r w:rsidR="00542A73">
      <w:rPr>
        <w:rFonts w:ascii="Arial" w:hAnsi="Arial" w:cs="Arial"/>
        <w:sz w:val="18"/>
        <w:szCs w:val="18"/>
      </w:rPr>
      <w:t>15</w:t>
    </w:r>
    <w:r w:rsidR="00CD600A">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B976E" w14:textId="77777777" w:rsidR="00110AB2" w:rsidRDefault="00110AB2">
      <w:r>
        <w:separator/>
      </w:r>
    </w:p>
  </w:footnote>
  <w:footnote w:type="continuationSeparator" w:id="0">
    <w:p w14:paraId="6B9CC785" w14:textId="77777777" w:rsidR="00110AB2" w:rsidRDefault="00110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307CBD19" w:rsidR="00D176CF" w:rsidRDefault="00CD600A"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F7A17"/>
    <w:multiLevelType w:val="hybridMultilevel"/>
    <w:tmpl w:val="1576B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E19D7"/>
    <w:multiLevelType w:val="hybridMultilevel"/>
    <w:tmpl w:val="2626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764120F"/>
    <w:multiLevelType w:val="hybridMultilevel"/>
    <w:tmpl w:val="D5166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8985857">
    <w:abstractNumId w:val="0"/>
  </w:num>
  <w:num w:numId="2" w16cid:durableId="2090618868">
    <w:abstractNumId w:val="13"/>
  </w:num>
  <w:num w:numId="3" w16cid:durableId="99568497">
    <w:abstractNumId w:val="15"/>
  </w:num>
  <w:num w:numId="4" w16cid:durableId="1414621831">
    <w:abstractNumId w:val="1"/>
  </w:num>
  <w:num w:numId="5" w16cid:durableId="482158926">
    <w:abstractNumId w:val="9"/>
  </w:num>
  <w:num w:numId="6" w16cid:durableId="178542233">
    <w:abstractNumId w:val="9"/>
  </w:num>
  <w:num w:numId="7" w16cid:durableId="623655064">
    <w:abstractNumId w:val="9"/>
  </w:num>
  <w:num w:numId="8" w16cid:durableId="847252445">
    <w:abstractNumId w:val="9"/>
  </w:num>
  <w:num w:numId="9" w16cid:durableId="1055740360">
    <w:abstractNumId w:val="9"/>
  </w:num>
  <w:num w:numId="10" w16cid:durableId="1801268399">
    <w:abstractNumId w:val="9"/>
  </w:num>
  <w:num w:numId="11" w16cid:durableId="2125146748">
    <w:abstractNumId w:val="9"/>
  </w:num>
  <w:num w:numId="12" w16cid:durableId="91440609">
    <w:abstractNumId w:val="9"/>
  </w:num>
  <w:num w:numId="13" w16cid:durableId="1858810934">
    <w:abstractNumId w:val="9"/>
  </w:num>
  <w:num w:numId="14" w16cid:durableId="929847472">
    <w:abstractNumId w:val="4"/>
  </w:num>
  <w:num w:numId="15" w16cid:durableId="237181077">
    <w:abstractNumId w:val="8"/>
  </w:num>
  <w:num w:numId="16" w16cid:durableId="1037581484">
    <w:abstractNumId w:val="11"/>
  </w:num>
  <w:num w:numId="17" w16cid:durableId="503328537">
    <w:abstractNumId w:val="12"/>
  </w:num>
  <w:num w:numId="18" w16cid:durableId="1702972741">
    <w:abstractNumId w:val="5"/>
  </w:num>
  <w:num w:numId="19" w16cid:durableId="588579804">
    <w:abstractNumId w:val="10"/>
  </w:num>
  <w:num w:numId="20" w16cid:durableId="1053429820">
    <w:abstractNumId w:val="2"/>
  </w:num>
  <w:num w:numId="21" w16cid:durableId="363946361">
    <w:abstractNumId w:val="7"/>
  </w:num>
  <w:num w:numId="22" w16cid:durableId="1674987423">
    <w:abstractNumId w:val="14"/>
  </w:num>
  <w:num w:numId="23" w16cid:durableId="1163858510">
    <w:abstractNumId w:val="6"/>
  </w:num>
  <w:num w:numId="24" w16cid:durableId="20955842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Oncor 101525">
    <w15:presenceInfo w15:providerId="None" w15:userId="Oncor 101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939"/>
    <w:rsid w:val="00032F29"/>
    <w:rsid w:val="00042A42"/>
    <w:rsid w:val="00043CEE"/>
    <w:rsid w:val="000532E1"/>
    <w:rsid w:val="00060A5A"/>
    <w:rsid w:val="00064B44"/>
    <w:rsid w:val="00067FE2"/>
    <w:rsid w:val="00071325"/>
    <w:rsid w:val="0007682E"/>
    <w:rsid w:val="000B781E"/>
    <w:rsid w:val="000C4346"/>
    <w:rsid w:val="000C613B"/>
    <w:rsid w:val="000D1AC0"/>
    <w:rsid w:val="000D1AEB"/>
    <w:rsid w:val="000D3E64"/>
    <w:rsid w:val="000E5EDF"/>
    <w:rsid w:val="000F13C5"/>
    <w:rsid w:val="001058A8"/>
    <w:rsid w:val="00105A36"/>
    <w:rsid w:val="00110AB2"/>
    <w:rsid w:val="00114BD4"/>
    <w:rsid w:val="001250CE"/>
    <w:rsid w:val="001313B4"/>
    <w:rsid w:val="00142205"/>
    <w:rsid w:val="0014546D"/>
    <w:rsid w:val="001500D9"/>
    <w:rsid w:val="00156DB7"/>
    <w:rsid w:val="00157228"/>
    <w:rsid w:val="00160C3C"/>
    <w:rsid w:val="001723CF"/>
    <w:rsid w:val="0017772B"/>
    <w:rsid w:val="0017783C"/>
    <w:rsid w:val="0019314C"/>
    <w:rsid w:val="00194197"/>
    <w:rsid w:val="00196639"/>
    <w:rsid w:val="001C1B54"/>
    <w:rsid w:val="001C5764"/>
    <w:rsid w:val="001D4E65"/>
    <w:rsid w:val="001F38F0"/>
    <w:rsid w:val="00211572"/>
    <w:rsid w:val="00214E39"/>
    <w:rsid w:val="00237430"/>
    <w:rsid w:val="00241A4F"/>
    <w:rsid w:val="00242D61"/>
    <w:rsid w:val="00250B8B"/>
    <w:rsid w:val="002749AB"/>
    <w:rsid w:val="00276A99"/>
    <w:rsid w:val="00283369"/>
    <w:rsid w:val="00285B95"/>
    <w:rsid w:val="00286AD9"/>
    <w:rsid w:val="002966F3"/>
    <w:rsid w:val="00297022"/>
    <w:rsid w:val="002B364A"/>
    <w:rsid w:val="002B4279"/>
    <w:rsid w:val="002B69F3"/>
    <w:rsid w:val="002B763A"/>
    <w:rsid w:val="002C0817"/>
    <w:rsid w:val="002D382A"/>
    <w:rsid w:val="002D41BD"/>
    <w:rsid w:val="002D7549"/>
    <w:rsid w:val="002E0C12"/>
    <w:rsid w:val="002F1EDD"/>
    <w:rsid w:val="003013F2"/>
    <w:rsid w:val="003015AB"/>
    <w:rsid w:val="0030232A"/>
    <w:rsid w:val="0030694A"/>
    <w:rsid w:val="003069F4"/>
    <w:rsid w:val="00321016"/>
    <w:rsid w:val="00321179"/>
    <w:rsid w:val="00322750"/>
    <w:rsid w:val="00337B59"/>
    <w:rsid w:val="00340DA2"/>
    <w:rsid w:val="00342163"/>
    <w:rsid w:val="003554D8"/>
    <w:rsid w:val="00356DAF"/>
    <w:rsid w:val="00360920"/>
    <w:rsid w:val="00372E16"/>
    <w:rsid w:val="00384709"/>
    <w:rsid w:val="00386C35"/>
    <w:rsid w:val="003A3D77"/>
    <w:rsid w:val="003B4876"/>
    <w:rsid w:val="003B5AED"/>
    <w:rsid w:val="003C6B7B"/>
    <w:rsid w:val="003D7922"/>
    <w:rsid w:val="003D7C95"/>
    <w:rsid w:val="003F03A6"/>
    <w:rsid w:val="004135BD"/>
    <w:rsid w:val="004302A4"/>
    <w:rsid w:val="004463BA"/>
    <w:rsid w:val="004576BB"/>
    <w:rsid w:val="004822D4"/>
    <w:rsid w:val="0048411F"/>
    <w:rsid w:val="00487C0D"/>
    <w:rsid w:val="0049290B"/>
    <w:rsid w:val="004A4451"/>
    <w:rsid w:val="004B0496"/>
    <w:rsid w:val="004D3958"/>
    <w:rsid w:val="004F675A"/>
    <w:rsid w:val="005008DF"/>
    <w:rsid w:val="005045D0"/>
    <w:rsid w:val="00510142"/>
    <w:rsid w:val="005309ED"/>
    <w:rsid w:val="00534C6C"/>
    <w:rsid w:val="00536D8D"/>
    <w:rsid w:val="00542A73"/>
    <w:rsid w:val="005735B3"/>
    <w:rsid w:val="005841C0"/>
    <w:rsid w:val="00586A4B"/>
    <w:rsid w:val="0059260F"/>
    <w:rsid w:val="005933A8"/>
    <w:rsid w:val="005D0878"/>
    <w:rsid w:val="005E1113"/>
    <w:rsid w:val="005E5074"/>
    <w:rsid w:val="005E59FF"/>
    <w:rsid w:val="005F181E"/>
    <w:rsid w:val="005F7048"/>
    <w:rsid w:val="006023CA"/>
    <w:rsid w:val="00612E4F"/>
    <w:rsid w:val="00615D5E"/>
    <w:rsid w:val="0061719C"/>
    <w:rsid w:val="00622E99"/>
    <w:rsid w:val="00624E79"/>
    <w:rsid w:val="00625214"/>
    <w:rsid w:val="00625E5D"/>
    <w:rsid w:val="006603D5"/>
    <w:rsid w:val="006636C2"/>
    <w:rsid w:val="0066370F"/>
    <w:rsid w:val="00667469"/>
    <w:rsid w:val="00692278"/>
    <w:rsid w:val="006A0784"/>
    <w:rsid w:val="006A697B"/>
    <w:rsid w:val="006B4DDE"/>
    <w:rsid w:val="006B6C3F"/>
    <w:rsid w:val="006B6FAE"/>
    <w:rsid w:val="006C6DE7"/>
    <w:rsid w:val="006C798F"/>
    <w:rsid w:val="006D4767"/>
    <w:rsid w:val="006D53B7"/>
    <w:rsid w:val="006D6E54"/>
    <w:rsid w:val="006E0B82"/>
    <w:rsid w:val="006F16EC"/>
    <w:rsid w:val="00715B5E"/>
    <w:rsid w:val="00743968"/>
    <w:rsid w:val="0074431B"/>
    <w:rsid w:val="00755E7C"/>
    <w:rsid w:val="007717F2"/>
    <w:rsid w:val="007750DB"/>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5E16"/>
    <w:rsid w:val="007F3A7D"/>
    <w:rsid w:val="008070C0"/>
    <w:rsid w:val="008117C1"/>
    <w:rsid w:val="00811C12"/>
    <w:rsid w:val="00816C40"/>
    <w:rsid w:val="0082429A"/>
    <w:rsid w:val="00830C95"/>
    <w:rsid w:val="00845373"/>
    <w:rsid w:val="00845778"/>
    <w:rsid w:val="00860426"/>
    <w:rsid w:val="00864CE8"/>
    <w:rsid w:val="00865D2A"/>
    <w:rsid w:val="00881028"/>
    <w:rsid w:val="00887E28"/>
    <w:rsid w:val="00890628"/>
    <w:rsid w:val="00897FD6"/>
    <w:rsid w:val="008A1062"/>
    <w:rsid w:val="008C1AC4"/>
    <w:rsid w:val="008D1A18"/>
    <w:rsid w:val="008D5C3A"/>
    <w:rsid w:val="008E6DA2"/>
    <w:rsid w:val="008F5105"/>
    <w:rsid w:val="00905F90"/>
    <w:rsid w:val="00907B1E"/>
    <w:rsid w:val="0093213C"/>
    <w:rsid w:val="00943AFD"/>
    <w:rsid w:val="009473DD"/>
    <w:rsid w:val="00963379"/>
    <w:rsid w:val="00963A51"/>
    <w:rsid w:val="00975744"/>
    <w:rsid w:val="00983B6E"/>
    <w:rsid w:val="009936F8"/>
    <w:rsid w:val="00993A6F"/>
    <w:rsid w:val="009953D7"/>
    <w:rsid w:val="009A3772"/>
    <w:rsid w:val="009B1A5D"/>
    <w:rsid w:val="009B43F3"/>
    <w:rsid w:val="009C6841"/>
    <w:rsid w:val="009D17F0"/>
    <w:rsid w:val="009F37CF"/>
    <w:rsid w:val="00A054D3"/>
    <w:rsid w:val="00A157D0"/>
    <w:rsid w:val="00A32CB5"/>
    <w:rsid w:val="00A35DE3"/>
    <w:rsid w:val="00A42796"/>
    <w:rsid w:val="00A5311D"/>
    <w:rsid w:val="00A53736"/>
    <w:rsid w:val="00A601F5"/>
    <w:rsid w:val="00A73E91"/>
    <w:rsid w:val="00A842BE"/>
    <w:rsid w:val="00A85DAA"/>
    <w:rsid w:val="00A92ED2"/>
    <w:rsid w:val="00A93981"/>
    <w:rsid w:val="00AD3B58"/>
    <w:rsid w:val="00AF56C6"/>
    <w:rsid w:val="00B01921"/>
    <w:rsid w:val="00B02589"/>
    <w:rsid w:val="00B02F22"/>
    <w:rsid w:val="00B032E8"/>
    <w:rsid w:val="00B052FB"/>
    <w:rsid w:val="00B33E23"/>
    <w:rsid w:val="00B42116"/>
    <w:rsid w:val="00B57F96"/>
    <w:rsid w:val="00B67892"/>
    <w:rsid w:val="00B76D4A"/>
    <w:rsid w:val="00B77D47"/>
    <w:rsid w:val="00B82B2C"/>
    <w:rsid w:val="00B92FC6"/>
    <w:rsid w:val="00B934B3"/>
    <w:rsid w:val="00BA31B1"/>
    <w:rsid w:val="00BA4D33"/>
    <w:rsid w:val="00BA5648"/>
    <w:rsid w:val="00BC2737"/>
    <w:rsid w:val="00BC2D06"/>
    <w:rsid w:val="00BF19E6"/>
    <w:rsid w:val="00BF75DA"/>
    <w:rsid w:val="00C00D84"/>
    <w:rsid w:val="00C0190D"/>
    <w:rsid w:val="00C504EE"/>
    <w:rsid w:val="00C5470A"/>
    <w:rsid w:val="00C744EB"/>
    <w:rsid w:val="00C76886"/>
    <w:rsid w:val="00C76A2C"/>
    <w:rsid w:val="00C82F9D"/>
    <w:rsid w:val="00C90702"/>
    <w:rsid w:val="00C9072E"/>
    <w:rsid w:val="00C917FF"/>
    <w:rsid w:val="00C9766A"/>
    <w:rsid w:val="00CA1FBB"/>
    <w:rsid w:val="00CA699C"/>
    <w:rsid w:val="00CB195E"/>
    <w:rsid w:val="00CC4F39"/>
    <w:rsid w:val="00CD165D"/>
    <w:rsid w:val="00CD544C"/>
    <w:rsid w:val="00CD600A"/>
    <w:rsid w:val="00CD6EA1"/>
    <w:rsid w:val="00CE5929"/>
    <w:rsid w:val="00CF4256"/>
    <w:rsid w:val="00D04FE8"/>
    <w:rsid w:val="00D07048"/>
    <w:rsid w:val="00D158D9"/>
    <w:rsid w:val="00D15911"/>
    <w:rsid w:val="00D176CF"/>
    <w:rsid w:val="00D271E3"/>
    <w:rsid w:val="00D30F69"/>
    <w:rsid w:val="00D3242B"/>
    <w:rsid w:val="00D47A80"/>
    <w:rsid w:val="00D5181E"/>
    <w:rsid w:val="00D51B25"/>
    <w:rsid w:val="00D53E8D"/>
    <w:rsid w:val="00D56ED3"/>
    <w:rsid w:val="00D60086"/>
    <w:rsid w:val="00D61F38"/>
    <w:rsid w:val="00D721C7"/>
    <w:rsid w:val="00D72DE8"/>
    <w:rsid w:val="00D85807"/>
    <w:rsid w:val="00D87349"/>
    <w:rsid w:val="00D91EE9"/>
    <w:rsid w:val="00D97220"/>
    <w:rsid w:val="00D9794B"/>
    <w:rsid w:val="00DB385F"/>
    <w:rsid w:val="00DF0FB9"/>
    <w:rsid w:val="00E02C56"/>
    <w:rsid w:val="00E048BD"/>
    <w:rsid w:val="00E0553E"/>
    <w:rsid w:val="00E1028C"/>
    <w:rsid w:val="00E14116"/>
    <w:rsid w:val="00E14D47"/>
    <w:rsid w:val="00E1641C"/>
    <w:rsid w:val="00E2308A"/>
    <w:rsid w:val="00E26708"/>
    <w:rsid w:val="00E34958"/>
    <w:rsid w:val="00E37AB0"/>
    <w:rsid w:val="00E45043"/>
    <w:rsid w:val="00E46687"/>
    <w:rsid w:val="00E705E2"/>
    <w:rsid w:val="00E71C39"/>
    <w:rsid w:val="00E84881"/>
    <w:rsid w:val="00E90EDC"/>
    <w:rsid w:val="00EA56E6"/>
    <w:rsid w:val="00EC335F"/>
    <w:rsid w:val="00EC48FB"/>
    <w:rsid w:val="00ED014B"/>
    <w:rsid w:val="00ED6543"/>
    <w:rsid w:val="00EE3D50"/>
    <w:rsid w:val="00EF232A"/>
    <w:rsid w:val="00F05A69"/>
    <w:rsid w:val="00F1080A"/>
    <w:rsid w:val="00F17FE9"/>
    <w:rsid w:val="00F43FFD"/>
    <w:rsid w:val="00F44236"/>
    <w:rsid w:val="00F4441F"/>
    <w:rsid w:val="00F51743"/>
    <w:rsid w:val="00F51924"/>
    <w:rsid w:val="00F52517"/>
    <w:rsid w:val="00F57CE2"/>
    <w:rsid w:val="00F60541"/>
    <w:rsid w:val="00F7289C"/>
    <w:rsid w:val="00F9098A"/>
    <w:rsid w:val="00FA57B2"/>
    <w:rsid w:val="00FA67A2"/>
    <w:rsid w:val="00FA778C"/>
    <w:rsid w:val="00FB1928"/>
    <w:rsid w:val="00FB1960"/>
    <w:rsid w:val="00FB509B"/>
    <w:rsid w:val="00FB654D"/>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 w:type="paragraph" w:styleId="ListParagraph">
    <w:name w:val="List Paragraph"/>
    <w:basedOn w:val="Normal"/>
    <w:uiPriority w:val="34"/>
    <w:qFormat/>
    <w:rsid w:val="00EE3D50"/>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2906580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rsh.naik@oncor.com" TargetMode="External"/><Relationship Id="rId4" Type="http://schemas.openxmlformats.org/officeDocument/2006/relationships/settings" Target="settings.xml"/><Relationship Id="rId9" Type="http://schemas.openxmlformats.org/officeDocument/2006/relationships/hyperlink" Target="mailto:Amjed.Kandah@onco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4102</Words>
  <Characters>23977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101525</cp:lastModifiedBy>
  <cp:revision>4</cp:revision>
  <cp:lastPrinted>2013-11-15T22:11:00Z</cp:lastPrinted>
  <dcterms:created xsi:type="dcterms:W3CDTF">2025-10-15T12:57:00Z</dcterms:created>
  <dcterms:modified xsi:type="dcterms:W3CDTF">2025-10-15T13:04:00Z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